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23E0C" w14:textId="77777777" w:rsidR="001A76BB" w:rsidRDefault="0035437B">
      <w:pPr>
        <w:pStyle w:val="Heading1"/>
        <w:spacing w:before="81"/>
        <w:ind w:left="0"/>
        <w:jc w:val="right"/>
      </w:pPr>
      <w:r>
        <w:t>County of null</w:t>
      </w:r>
    </w:p>
    <w:p w14:paraId="11A33950" w14:textId="77777777" w:rsidR="001A76BB" w:rsidRDefault="001A76BB">
      <w:pPr>
        <w:pStyle w:val="BodyText"/>
        <w:spacing w:before="7" w:after="40"/>
        <w:rPr>
          <w:b/>
          <w:sz w:val="17"/>
        </w:rPr>
      </w:pPr>
    </w:p>
    <w:p w14:paraId="3DDA7BB8" w14:textId="1F781D41" w:rsidR="001A76BB" w:rsidRDefault="002F3FA2">
      <w:pPr>
        <w:pStyle w:val="BodyText"/>
        <w:spacing w:line="20" w:lineRule="exact"/>
        <w:ind w:left="752"/>
        <w:rPr>
          <w:sz w:val="2"/>
        </w:rPr>
      </w:pPr>
      <w:r>
        <w:rPr>
          <w:noProof/>
          <w:sz w:val="2"/>
        </w:rPr>
        <mc:AlternateContent>
          <mc:Choice Requires="wpg">
            <w:drawing>
              <wp:inline distT="0" distB="0" distL="0" distR="0" wp14:anchorId="35D728B6" wp14:editId="35E7FA3F">
                <wp:extent cx="3108960" cy="9525"/>
                <wp:effectExtent l="13970" t="9525" r="10795" b="0"/>
                <wp:docPr id="104"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9525"/>
                          <a:chOff x="0" y="0"/>
                          <a:chExt cx="4896" cy="15"/>
                        </a:xfrm>
                      </wpg:grpSpPr>
                      <wps:wsp>
                        <wps:cNvPr id="105" name="Line 91"/>
                        <wps:cNvCnPr>
                          <a:cxnSpLocks noChangeShapeType="1"/>
                        </wps:cNvCnPr>
                        <wps:spPr bwMode="auto">
                          <a:xfrm>
                            <a:off x="0" y="7"/>
                            <a:ext cx="489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1E60A0" id="Group 90" o:spid="_x0000_s1026" style="width:244.8pt;height:.75pt;mso-position-horizontal-relative:char;mso-position-vertical-relative:line" coordsize="489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">
                <v:line id="Line 91" o:spid="_x0000_s1027" style="position:absolute;visibility:visible;mso-wrap-style:square" from="0,7" to="48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" strokeweight=".72pt"/>
                <w10:anchorlock/>
              </v:group>
            </w:pict>
          </mc:Fallback>
        </mc:AlternateContent>
      </w:r>
    </w:p>
    <w:p w14:paraId="01C90A87" w14:textId="77777777" w:rsidR="001A76BB" w:rsidRDefault="0035437B">
      <w:pPr>
        <w:pStyle w:val="BodyText"/>
        <w:rPr>
          <w:b/>
          <w:sz w:val="10"/>
        </w:rPr>
      </w:pPr>
      <w:r>
        <w:br w:type="column"/>
      </w:r>
    </w:p>
    <w:p w14:paraId="18A597DD" w14:textId="77777777" w:rsidR="001A76BB" w:rsidRDefault="001A76BB">
      <w:pPr>
        <w:pStyle w:val="BodyText"/>
        <w:rPr>
          <w:b/>
          <w:sz w:val="10"/>
        </w:rPr>
      </w:pPr>
    </w:p>
    <w:p w14:paraId="23BFC352" w14:textId="77777777" w:rsidR="001A76BB" w:rsidRDefault="001A76BB">
      <w:pPr>
        <w:pStyle w:val="BodyText"/>
        <w:spacing w:before="4"/>
        <w:rPr>
          <w:b/>
          <w:sz w:val="11"/>
        </w:rPr>
      </w:pPr>
    </w:p>
    <w:p w14:paraId="0EB4D697" w14:textId="4DB41E79" w:rsidR="001A76BB" w:rsidRDefault="002F3FA2">
      <w:pPr>
        <w:spacing w:line="280" w:lineRule="auto"/>
        <w:ind w:left="1450" w:right="290" w:firstLine="1294"/>
        <w:jc w:val="right"/>
        <w:rPr>
          <w:sz w:val="10"/>
        </w:rPr>
      </w:pPr>
      <w:r>
        <w:rPr>
          <w:noProof/>
        </w:rPr>
        <mc:AlternateContent>
          <mc:Choice Requires="wps">
            <w:drawing>
              <wp:anchor distT="0" distB="0" distL="114300" distR="114300" simplePos="0" relativeHeight="251661312" behindDoc="0" locked="0" layoutInCell="1" allowOverlap="1" wp14:anchorId="63E672E6" wp14:editId="1AE13B7E">
                <wp:simplePos x="0" y="0"/>
                <wp:positionH relativeFrom="page">
                  <wp:posOffset>685800</wp:posOffset>
                </wp:positionH>
                <wp:positionV relativeFrom="paragraph">
                  <wp:posOffset>284480</wp:posOffset>
                </wp:positionV>
                <wp:extent cx="3108960" cy="0"/>
                <wp:effectExtent l="0" t="0" r="0" b="0"/>
                <wp:wrapNone/>
                <wp:docPr id="103"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C171A" id="Line 89"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22.4pt" to="298.8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" strokeweight=".72pt">
                <w10:wrap anchorx="page"/>
              </v:line>
            </w:pict>
          </mc:Fallback>
        </mc:AlternateContent>
      </w:r>
      <w:r w:rsidR="0035437B">
        <w:rPr>
          <w:sz w:val="10"/>
        </w:rPr>
        <w:t>STATE OF CALIFORNIA HEALTH AND HUMAN SERVICES AGENCY CALIFORNIA DEPARTMENT OF SOCIAL SERVICES</w:t>
      </w:r>
    </w:p>
    <w:p w14:paraId="4A99225E" w14:textId="77777777" w:rsidR="001A76BB" w:rsidRDefault="001A76BB">
      <w:pPr>
        <w:spacing w:line="280" w:lineRule="auto"/>
        <w:jc w:val="right"/>
        <w:rPr>
          <w:sz w:val="10"/>
        </w:rPr>
        <w:sectPr w:rsidR="001A76BB">
          <w:footerReference w:type="default" r:id="rId10"/>
          <w:type w:val="continuous"/>
          <w:pgSz w:w="12240" w:h="15840"/>
          <w:pgMar w:top="0" w:right="240" w:bottom="500" w:left="320" w:header="720" w:footer="310" w:gutter="0"/>
          <w:cols w:num="2" w:space="720" w:equalWidth="0">
            <w:col w:w="7486" w:space="40"/>
            <w:col w:w="4154"/>
          </w:cols>
        </w:sectPr>
      </w:pPr>
    </w:p>
    <w:p w14:paraId="6FC83CDF" w14:textId="77777777" w:rsidR="001A76BB" w:rsidRDefault="001A76BB">
      <w:pPr>
        <w:pStyle w:val="BodyText"/>
        <w:rPr>
          <w:sz w:val="36"/>
        </w:rPr>
      </w:pPr>
    </w:p>
    <w:p w14:paraId="6FD43736" w14:textId="77777777" w:rsidR="001A76BB" w:rsidRDefault="001A76BB">
      <w:pPr>
        <w:pStyle w:val="BodyText"/>
        <w:rPr>
          <w:sz w:val="36"/>
        </w:rPr>
      </w:pPr>
    </w:p>
    <w:p w14:paraId="3B570ABA" w14:textId="77777777" w:rsidR="001A76BB" w:rsidRDefault="001A76BB">
      <w:pPr>
        <w:pStyle w:val="BodyText"/>
        <w:spacing w:before="9"/>
        <w:rPr>
          <w:sz w:val="35"/>
        </w:rPr>
      </w:pPr>
    </w:p>
    <w:p w14:paraId="15436202" w14:textId="77777777" w:rsidR="001A76BB" w:rsidRDefault="0035437B">
      <w:pPr>
        <w:spacing w:before="1"/>
        <w:ind w:left="832"/>
        <w:rPr>
          <w:b/>
          <w:sz w:val="32"/>
        </w:rPr>
      </w:pPr>
      <w:r>
        <w:rPr>
          <w:b/>
          <w:sz w:val="32"/>
        </w:rPr>
        <w:t>NOTICE OF ACTION</w:t>
      </w:r>
    </w:p>
    <w:p w14:paraId="5513916F" w14:textId="77777777" w:rsidR="001A76BB" w:rsidRDefault="0035437B">
      <w:pPr>
        <w:pStyle w:val="Heading2"/>
        <w:tabs>
          <w:tab w:val="left" w:pos="6159"/>
        </w:tabs>
        <w:spacing w:before="135" w:line="280" w:lineRule="auto"/>
        <w:ind w:right="479"/>
      </w:pPr>
      <w:r>
        <w:rPr>
          <w:b w:val="0"/>
        </w:rPr>
        <w:br w:type="column"/>
      </w:r>
      <w:r>
        <w:t>Worker</w:t>
      </w:r>
      <w:r>
        <w:rPr>
          <w:spacing w:val="-1"/>
        </w:rPr>
        <w:t xml:space="preserve"> </w:t>
      </w:r>
      <w:r>
        <w:t>Name:</w:t>
      </w:r>
      <w:r>
        <w:rPr>
          <w:spacing w:val="-8"/>
        </w:rPr>
        <w:t xml:space="preserve"> </w:t>
      </w:r>
      <w:r>
        <w:rPr>
          <w:u w:val="single"/>
        </w:rPr>
        <w:t xml:space="preserve"> </w:t>
      </w:r>
      <w:r>
        <w:rPr>
          <w:u w:val="single"/>
        </w:rPr>
        <w:tab/>
      </w:r>
      <w:r>
        <w:t xml:space="preserve"> Worker ID:</w:t>
      </w:r>
    </w:p>
    <w:p w14:paraId="6ABF3DB1" w14:textId="5CD23400" w:rsidR="001A76BB" w:rsidRDefault="002F3FA2">
      <w:pPr>
        <w:spacing w:line="224" w:lineRule="exact"/>
        <w:ind w:left="832"/>
        <w:rPr>
          <w:b/>
          <w:sz w:val="20"/>
        </w:rPr>
      </w:pPr>
      <w:r>
        <w:rPr>
          <w:noProof/>
        </w:rPr>
        <mc:AlternateContent>
          <mc:Choice Requires="wps">
            <w:drawing>
              <wp:anchor distT="0" distB="0" distL="114300" distR="114300" simplePos="0" relativeHeight="251662336" behindDoc="0" locked="0" layoutInCell="1" allowOverlap="1" wp14:anchorId="1AD2C895" wp14:editId="298E8D5F">
                <wp:simplePos x="0" y="0"/>
                <wp:positionH relativeFrom="page">
                  <wp:posOffset>685800</wp:posOffset>
                </wp:positionH>
                <wp:positionV relativeFrom="paragraph">
                  <wp:posOffset>-271145</wp:posOffset>
                </wp:positionV>
                <wp:extent cx="3108960" cy="0"/>
                <wp:effectExtent l="0" t="0" r="0" b="0"/>
                <wp:wrapNone/>
                <wp:docPr id="102"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C1645" id="Line 88"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21.35pt" to="298.8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jOHgIAAEQEAAAOAAAAZHJzL2Uyb0RvYy54bWysU8GO2jAQvVfqP1i+QxI2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" strokeweight=".72pt">
                <w10:wrap anchorx="page"/>
              </v:line>
            </w:pict>
          </mc:Fallback>
        </mc:AlternateContent>
      </w:r>
      <w:r>
        <w:rPr>
          <w:noProof/>
        </w:rPr>
        <mc:AlternateContent>
          <mc:Choice Requires="wps">
            <w:drawing>
              <wp:anchor distT="0" distB="0" distL="114300" distR="114300" simplePos="0" relativeHeight="251285504" behindDoc="1" locked="0" layoutInCell="1" allowOverlap="1" wp14:anchorId="2365CC9B" wp14:editId="18BE17C9">
                <wp:simplePos x="0" y="0"/>
                <wp:positionH relativeFrom="page">
                  <wp:posOffset>685800</wp:posOffset>
                </wp:positionH>
                <wp:positionV relativeFrom="paragraph">
                  <wp:posOffset>-152400</wp:posOffset>
                </wp:positionV>
                <wp:extent cx="3108960" cy="0"/>
                <wp:effectExtent l="0" t="0" r="0" b="0"/>
                <wp:wrapNone/>
                <wp:docPr id="101"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03A64" id="Line 87" o:spid="_x0000_s1026" style="position:absolute;z-index:-252030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pt,-12pt" to="298.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Yl9HgIAAEQEAAAOAAAAZHJzL2Uyb0RvYy54bWysU8GO2jAQvVfqP1i+QxI2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" strokeweight=".72pt">
                <w10:wrap anchorx="page"/>
              </v:line>
            </w:pict>
          </mc:Fallback>
        </mc:AlternateContent>
      </w:r>
      <w:r>
        <w:rPr>
          <w:noProof/>
        </w:rPr>
        <mc:AlternateContent>
          <mc:Choice Requires="wps">
            <w:drawing>
              <wp:anchor distT="0" distB="0" distL="114300" distR="114300" simplePos="0" relativeHeight="251286528" behindDoc="1" locked="0" layoutInCell="1" allowOverlap="1" wp14:anchorId="13670CEF" wp14:editId="5E343667">
                <wp:simplePos x="0" y="0"/>
                <wp:positionH relativeFrom="page">
                  <wp:posOffset>4615180</wp:posOffset>
                </wp:positionH>
                <wp:positionV relativeFrom="paragraph">
                  <wp:posOffset>-25400</wp:posOffset>
                </wp:positionV>
                <wp:extent cx="2700020" cy="0"/>
                <wp:effectExtent l="0" t="0" r="0" b="0"/>
                <wp:wrapNone/>
                <wp:docPr id="100"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002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5CE28" id="Line 86" o:spid="_x0000_s1026" style="position:absolute;z-index:-252029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3.4pt,-2pt" to="8in,-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6tMHgIAAEQEAAAOAAAAZHJzL2Uyb0RvYy54bWysU8GO2jAQvVfqP1i+QxKash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" strokeweight=".72pt">
                <w10:wrap anchorx="page"/>
              </v:line>
            </w:pict>
          </mc:Fallback>
        </mc:AlternateContent>
      </w:r>
      <w:r>
        <w:rPr>
          <w:noProof/>
        </w:rPr>
        <mc:AlternateContent>
          <mc:Choice Requires="wps">
            <w:drawing>
              <wp:anchor distT="0" distB="0" distL="114300" distR="114300" simplePos="0" relativeHeight="251296768" behindDoc="1" locked="0" layoutInCell="1" allowOverlap="1" wp14:anchorId="7367F042" wp14:editId="79879A30">
                <wp:simplePos x="0" y="0"/>
                <wp:positionH relativeFrom="page">
                  <wp:posOffset>2717800</wp:posOffset>
                </wp:positionH>
                <wp:positionV relativeFrom="paragraph">
                  <wp:posOffset>-195580</wp:posOffset>
                </wp:positionV>
                <wp:extent cx="4601210" cy="1021715"/>
                <wp:effectExtent l="0" t="0" r="0" b="0"/>
                <wp:wrapNone/>
                <wp:docPr id="9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1210"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7D095" w14:textId="77777777" w:rsidR="001A76BB" w:rsidRDefault="0035437B">
                            <w:pPr>
                              <w:tabs>
                                <w:tab w:val="left" w:pos="7244"/>
                              </w:tabs>
                              <w:spacing w:line="1609" w:lineRule="exact"/>
                              <w:rPr>
                                <w:b/>
                                <w:sz w:val="144"/>
                              </w:rPr>
                            </w:pPr>
                            <w:r>
                              <w:rPr>
                                <w:b/>
                                <w:color w:val="C0C0C0"/>
                                <w:sz w:val="144"/>
                              </w:rPr>
                              <w:t>TES</w:t>
                            </w:r>
                            <w:r>
                              <w:rPr>
                                <w:b/>
                                <w:strike/>
                                <w:color w:val="C0C0C0"/>
                                <w:sz w:val="144"/>
                              </w:rPr>
                              <w:t>T</w:t>
                            </w:r>
                            <w:r>
                              <w:rPr>
                                <w:b/>
                                <w:strike/>
                                <w:color w:val="C0C0C0"/>
                                <w:sz w:val="144"/>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7F042" id="_x0000_t202" coordsize="21600,21600" o:spt="202" path="m,l,21600r21600,l21600,xe">
                <v:stroke joinstyle="miter"/>
                <v:path gradientshapeok="t" o:connecttype="rect"/>
              </v:shapetype>
              <v:shape id="Text Box 85" o:spid="_x0000_s1026" type="#_x0000_t202" style="position:absolute;left:0;text-align:left;margin-left:214pt;margin-top:-15.4pt;width:362.3pt;height:80.45pt;z-index:-252019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" filled="f" stroked="f">
                <v:textbox inset="0,0,0,0">
                  <w:txbxContent>
                    <w:p w14:paraId="3667D095" w14:textId="77777777" w:rsidR="001A76BB" w:rsidRDefault="0035437B">
                      <w:pPr>
                        <w:tabs>
                          <w:tab w:val="left" w:pos="7244"/>
                        </w:tabs>
                        <w:spacing w:line="1609" w:lineRule="exact"/>
                        <w:rPr>
                          <w:b/>
                          <w:sz w:val="144"/>
                        </w:rPr>
                      </w:pPr>
                      <w:r>
                        <w:rPr>
                          <w:b/>
                          <w:color w:val="C0C0C0"/>
                          <w:sz w:val="144"/>
                        </w:rPr>
                        <w:t>TES</w:t>
                      </w:r>
                      <w:r>
                        <w:rPr>
                          <w:b/>
                          <w:strike/>
                          <w:color w:val="C0C0C0"/>
                          <w:sz w:val="144"/>
                        </w:rPr>
                        <w:t>T</w:t>
                      </w:r>
                      <w:r>
                        <w:rPr>
                          <w:b/>
                          <w:strike/>
                          <w:color w:val="C0C0C0"/>
                          <w:sz w:val="144"/>
                        </w:rPr>
                        <w:tab/>
                      </w:r>
                    </w:p>
                  </w:txbxContent>
                </v:textbox>
                <w10:wrap anchorx="page"/>
              </v:shape>
            </w:pict>
          </mc:Fallback>
        </mc:AlternateContent>
      </w:r>
      <w:r w:rsidR="0035437B">
        <w:rPr>
          <w:b/>
          <w:sz w:val="20"/>
        </w:rPr>
        <w:t>Worker Phone Number:</w:t>
      </w:r>
    </w:p>
    <w:p w14:paraId="45AE9E7F" w14:textId="5156F96C" w:rsidR="001A76BB" w:rsidRDefault="002F3FA2">
      <w:pPr>
        <w:pStyle w:val="BodyText"/>
        <w:spacing w:line="20" w:lineRule="exact"/>
        <w:ind w:left="3115"/>
        <w:rPr>
          <w:sz w:val="2"/>
        </w:rPr>
      </w:pPr>
      <w:r>
        <w:rPr>
          <w:noProof/>
          <w:sz w:val="2"/>
        </w:rPr>
        <mc:AlternateContent>
          <mc:Choice Requires="wpg">
            <w:drawing>
              <wp:inline distT="0" distB="0" distL="0" distR="0" wp14:anchorId="75790018" wp14:editId="791FBB07">
                <wp:extent cx="1928495" cy="9525"/>
                <wp:effectExtent l="9525" t="6350" r="5080" b="3175"/>
                <wp:docPr id="97"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8495" cy="9525"/>
                          <a:chOff x="0" y="0"/>
                          <a:chExt cx="3037" cy="15"/>
                        </a:xfrm>
                      </wpg:grpSpPr>
                      <wps:wsp>
                        <wps:cNvPr id="98" name="Line 84"/>
                        <wps:cNvCnPr>
                          <a:cxnSpLocks noChangeShapeType="1"/>
                        </wps:cNvCnPr>
                        <wps:spPr bwMode="auto">
                          <a:xfrm>
                            <a:off x="0" y="7"/>
                            <a:ext cx="303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072178" id="Group 83" o:spid="_x0000_s1026" style="width:151.85pt;height:.75pt;mso-position-horizontal-relative:char;mso-position-vertical-relative:line" coordsize="303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">
                <v:line id="Line 84" o:spid="_x0000_s1027" style="position:absolute;visibility:visible;mso-wrap-style:square" from="0,7" to="303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" strokeweight=".72pt"/>
                <w10:anchorlock/>
              </v:group>
            </w:pict>
          </mc:Fallback>
        </mc:AlternateContent>
      </w:r>
    </w:p>
    <w:p w14:paraId="570336E4" w14:textId="77777777" w:rsidR="001A76BB" w:rsidRDefault="0035437B">
      <w:pPr>
        <w:spacing w:before="24"/>
        <w:ind w:left="832"/>
        <w:rPr>
          <w:b/>
          <w:sz w:val="20"/>
        </w:rPr>
      </w:pPr>
      <w:r>
        <w:rPr>
          <w:b/>
          <w:sz w:val="20"/>
        </w:rPr>
        <w:t>Notice</w:t>
      </w:r>
      <w:r>
        <w:rPr>
          <w:b/>
          <w:spacing w:val="-1"/>
          <w:sz w:val="20"/>
        </w:rPr>
        <w:t xml:space="preserve"> </w:t>
      </w:r>
      <w:r>
        <w:rPr>
          <w:b/>
          <w:sz w:val="20"/>
        </w:rPr>
        <w:t>Date:</w:t>
      </w:r>
    </w:p>
    <w:p w14:paraId="315DB0FB" w14:textId="77777777" w:rsidR="001A76BB" w:rsidRDefault="0035437B">
      <w:pPr>
        <w:spacing w:before="51"/>
        <w:ind w:left="832"/>
        <w:rPr>
          <w:b/>
          <w:sz w:val="20"/>
        </w:rPr>
      </w:pPr>
      <w:r>
        <w:rPr>
          <w:b/>
          <w:sz w:val="20"/>
        </w:rPr>
        <w:t>Case</w:t>
      </w:r>
      <w:r>
        <w:rPr>
          <w:b/>
          <w:spacing w:val="-1"/>
          <w:sz w:val="20"/>
        </w:rPr>
        <w:t xml:space="preserve"> </w:t>
      </w:r>
      <w:r>
        <w:rPr>
          <w:b/>
          <w:sz w:val="20"/>
        </w:rPr>
        <w:t>Name:</w:t>
      </w:r>
    </w:p>
    <w:p w14:paraId="725B5317" w14:textId="77777777" w:rsidR="001A76BB" w:rsidRDefault="0035437B">
      <w:pPr>
        <w:spacing w:before="12"/>
        <w:ind w:left="832"/>
        <w:rPr>
          <w:b/>
          <w:sz w:val="20"/>
        </w:rPr>
      </w:pPr>
      <w:r>
        <w:rPr>
          <w:b/>
          <w:sz w:val="20"/>
        </w:rPr>
        <w:t>Case Number:</w:t>
      </w:r>
    </w:p>
    <w:p w14:paraId="348F8541" w14:textId="77777777" w:rsidR="001A76BB" w:rsidRDefault="0035437B">
      <w:pPr>
        <w:spacing w:before="29"/>
        <w:ind w:left="836"/>
        <w:rPr>
          <w:b/>
          <w:sz w:val="20"/>
        </w:rPr>
      </w:pPr>
      <w:r>
        <w:rPr>
          <w:b/>
          <w:sz w:val="20"/>
        </w:rPr>
        <w:t>Office Hours:</w:t>
      </w:r>
    </w:p>
    <w:p w14:paraId="00F7D7AC" w14:textId="3D957FCE" w:rsidR="001A76BB" w:rsidRDefault="002F3FA2">
      <w:pPr>
        <w:tabs>
          <w:tab w:val="left" w:pos="6159"/>
        </w:tabs>
        <w:spacing w:before="43"/>
        <w:ind w:left="836"/>
        <w:rPr>
          <w:b/>
          <w:sz w:val="20"/>
        </w:rPr>
      </w:pPr>
      <w:r>
        <w:rPr>
          <w:noProof/>
        </w:rPr>
        <mc:AlternateContent>
          <mc:Choice Requires="wps">
            <w:drawing>
              <wp:anchor distT="0" distB="0" distL="114300" distR="114300" simplePos="0" relativeHeight="251297792" behindDoc="1" locked="0" layoutInCell="1" allowOverlap="1" wp14:anchorId="7869603C" wp14:editId="74280004">
                <wp:simplePos x="0" y="0"/>
                <wp:positionH relativeFrom="page">
                  <wp:posOffset>800100</wp:posOffset>
                </wp:positionH>
                <wp:positionV relativeFrom="paragraph">
                  <wp:posOffset>88265</wp:posOffset>
                </wp:positionV>
                <wp:extent cx="4026535" cy="1021715"/>
                <wp:effectExtent l="0" t="0" r="0" b="0"/>
                <wp:wrapNone/>
                <wp:docPr id="9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653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49751" w14:textId="77777777" w:rsidR="001A76BB" w:rsidRDefault="0035437B">
                            <w:pPr>
                              <w:tabs>
                                <w:tab w:val="left" w:pos="3380"/>
                              </w:tabs>
                              <w:spacing w:line="1609" w:lineRule="exact"/>
                              <w:rPr>
                                <w:b/>
                                <w:sz w:val="144"/>
                              </w:rPr>
                            </w:pPr>
                            <w:r>
                              <w:rPr>
                                <w:b/>
                                <w:strike/>
                                <w:color w:val="C0C0C0"/>
                                <w:sz w:val="144"/>
                                <w:u w:val="double" w:color="000000"/>
                              </w:rPr>
                              <w:t xml:space="preserve"> </w:t>
                            </w:r>
                            <w:r>
                              <w:rPr>
                                <w:b/>
                                <w:strike/>
                                <w:color w:val="C0C0C0"/>
                                <w:sz w:val="144"/>
                                <w:u w:val="double" w:color="000000"/>
                              </w:rPr>
                              <w:tab/>
                            </w:r>
                            <w:r>
                              <w:rPr>
                                <w:b/>
                                <w:strike/>
                                <w:color w:val="C0C0C0"/>
                                <w:spacing w:val="-7"/>
                                <w:sz w:val="144"/>
                                <w:u w:val="double" w:color="000000"/>
                              </w:rPr>
                              <w:t>US</w:t>
                            </w:r>
                            <w:r>
                              <w:rPr>
                                <w:b/>
                                <w:color w:val="C0C0C0"/>
                                <w:spacing w:val="-7"/>
                                <w:sz w:val="144"/>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9603C" id="Text Box 82" o:spid="_x0000_s1027" type="#_x0000_t202" style="position:absolute;left:0;text-align:left;margin-left:63pt;margin-top:6.95pt;width:317.05pt;height:80.45pt;z-index:-252018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62n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" filled="f" stroked="f">
                <v:textbox inset="0,0,0,0">
                  <w:txbxContent>
                    <w:p w14:paraId="3CE49751" w14:textId="77777777" w:rsidR="001A76BB" w:rsidRDefault="0035437B">
                      <w:pPr>
                        <w:tabs>
                          <w:tab w:val="left" w:pos="3380"/>
                        </w:tabs>
                        <w:spacing w:line="1609" w:lineRule="exact"/>
                        <w:rPr>
                          <w:b/>
                          <w:sz w:val="144"/>
                        </w:rPr>
                      </w:pPr>
                      <w:r>
                        <w:rPr>
                          <w:b/>
                          <w:strike/>
                          <w:color w:val="C0C0C0"/>
                          <w:sz w:val="144"/>
                          <w:u w:val="double" w:color="000000"/>
                        </w:rPr>
                        <w:t xml:space="preserve"> </w:t>
                      </w:r>
                      <w:r>
                        <w:rPr>
                          <w:b/>
                          <w:strike/>
                          <w:color w:val="C0C0C0"/>
                          <w:sz w:val="144"/>
                          <w:u w:val="double" w:color="000000"/>
                        </w:rPr>
                        <w:tab/>
                      </w:r>
                      <w:r>
                        <w:rPr>
                          <w:b/>
                          <w:strike/>
                          <w:color w:val="C0C0C0"/>
                          <w:spacing w:val="-7"/>
                          <w:sz w:val="144"/>
                          <w:u w:val="double" w:color="000000"/>
                        </w:rPr>
                        <w:t>US</w:t>
                      </w:r>
                      <w:r>
                        <w:rPr>
                          <w:b/>
                          <w:color w:val="C0C0C0"/>
                          <w:spacing w:val="-7"/>
                          <w:sz w:val="144"/>
                        </w:rPr>
                        <w:t>E</w:t>
                      </w:r>
                    </w:p>
                  </w:txbxContent>
                </v:textbox>
                <w10:wrap anchorx="page"/>
              </v:shape>
            </w:pict>
          </mc:Fallback>
        </mc:AlternateContent>
      </w:r>
      <w:r w:rsidR="0035437B">
        <w:rPr>
          <w:b/>
          <w:sz w:val="20"/>
        </w:rPr>
        <w:t>TDD - For Hearing</w:t>
      </w:r>
      <w:r w:rsidR="0035437B">
        <w:rPr>
          <w:b/>
          <w:spacing w:val="-1"/>
          <w:sz w:val="20"/>
        </w:rPr>
        <w:t xml:space="preserve"> </w:t>
      </w:r>
      <w:r w:rsidR="0035437B">
        <w:rPr>
          <w:b/>
          <w:sz w:val="20"/>
        </w:rPr>
        <w:t>Impaired:</w:t>
      </w:r>
      <w:r w:rsidR="0035437B">
        <w:rPr>
          <w:b/>
          <w:spacing w:val="-15"/>
          <w:sz w:val="20"/>
        </w:rPr>
        <w:t xml:space="preserve"> </w:t>
      </w:r>
      <w:r w:rsidR="0035437B">
        <w:rPr>
          <w:b/>
          <w:sz w:val="20"/>
          <w:u w:val="single"/>
        </w:rPr>
        <w:t xml:space="preserve"> </w:t>
      </w:r>
      <w:r w:rsidR="0035437B">
        <w:rPr>
          <w:b/>
          <w:sz w:val="20"/>
          <w:u w:val="single"/>
        </w:rPr>
        <w:tab/>
      </w:r>
    </w:p>
    <w:p w14:paraId="3F1998C8" w14:textId="77777777" w:rsidR="001A76BB" w:rsidRDefault="001A76BB">
      <w:pPr>
        <w:rPr>
          <w:sz w:val="20"/>
        </w:rPr>
        <w:sectPr w:rsidR="001A76BB">
          <w:type w:val="continuous"/>
          <w:pgSz w:w="12240" w:h="15840"/>
          <w:pgMar w:top="0" w:right="240" w:bottom="500" w:left="320" w:header="720" w:footer="720" w:gutter="0"/>
          <w:cols w:num="2" w:space="720" w:equalWidth="0">
            <w:col w:w="3930" w:space="1110"/>
            <w:col w:w="6640"/>
          </w:cols>
        </w:sectPr>
      </w:pPr>
    </w:p>
    <w:p w14:paraId="54070C72" w14:textId="77777777" w:rsidR="001A76BB" w:rsidRDefault="001A76BB">
      <w:pPr>
        <w:pStyle w:val="BodyText"/>
        <w:spacing w:before="1"/>
        <w:rPr>
          <w:b/>
          <w:sz w:val="19"/>
        </w:rPr>
      </w:pPr>
    </w:p>
    <w:p w14:paraId="2D7543E9" w14:textId="791AE863" w:rsidR="001A76BB" w:rsidRDefault="002F3FA2">
      <w:pPr>
        <w:pStyle w:val="Heading3"/>
        <w:spacing w:before="94"/>
        <w:ind w:left="6467"/>
      </w:pPr>
      <w:r>
        <w:rPr>
          <w:noProof/>
        </w:rPr>
        <mc:AlternateContent>
          <mc:Choice Requires="wps">
            <w:drawing>
              <wp:anchor distT="0" distB="0" distL="114300" distR="114300" simplePos="0" relativeHeight="251288576" behindDoc="1" locked="0" layoutInCell="1" allowOverlap="1" wp14:anchorId="7D9DE3EA" wp14:editId="2F876ADA">
                <wp:simplePos x="0" y="0"/>
                <wp:positionH relativeFrom="page">
                  <wp:posOffset>4323715</wp:posOffset>
                </wp:positionH>
                <wp:positionV relativeFrom="paragraph">
                  <wp:posOffset>261620</wp:posOffset>
                </wp:positionV>
                <wp:extent cx="2650490" cy="1007745"/>
                <wp:effectExtent l="0" t="0" r="0" b="0"/>
                <wp:wrapNone/>
                <wp:docPr id="95"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0490" cy="1007745"/>
                        </a:xfrm>
                        <a:prstGeom prst="rect">
                          <a:avLst/>
                        </a:prstGeom>
                        <a:noFill/>
                        <a:ln w="2743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25175" id="Rectangle 81" o:spid="_x0000_s1026" style="position:absolute;margin-left:340.45pt;margin-top:20.6pt;width:208.7pt;height:79.35pt;z-index:-252027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" filled="f" strokeweight="2.16pt">
                <w10:wrap anchorx="page"/>
              </v:rect>
            </w:pict>
          </mc:Fallback>
        </mc:AlternateContent>
      </w:r>
      <w:r w:rsidR="0035437B">
        <w:t>Questions? Ask your Worker or call the number above.</w:t>
      </w:r>
    </w:p>
    <w:p w14:paraId="06BB1AF6" w14:textId="1FB446F2" w:rsidR="001A76BB" w:rsidRDefault="002F3FA2">
      <w:pPr>
        <w:spacing w:before="184" w:line="235" w:lineRule="auto"/>
        <w:ind w:left="6683" w:right="1207"/>
        <w:rPr>
          <w:b/>
          <w:sz w:val="20"/>
        </w:rPr>
      </w:pPr>
      <w:r>
        <w:rPr>
          <w:noProof/>
        </w:rPr>
        <mc:AlternateContent>
          <mc:Choice Requires="wps">
            <w:drawing>
              <wp:anchor distT="0" distB="0" distL="114300" distR="114300" simplePos="0" relativeHeight="251287552" behindDoc="1" locked="0" layoutInCell="1" allowOverlap="1" wp14:anchorId="2D3D8D9B" wp14:editId="5E73E8BB">
                <wp:simplePos x="0" y="0"/>
                <wp:positionH relativeFrom="page">
                  <wp:posOffset>800100</wp:posOffset>
                </wp:positionH>
                <wp:positionV relativeFrom="paragraph">
                  <wp:posOffset>717550</wp:posOffset>
                </wp:positionV>
                <wp:extent cx="3108960" cy="0"/>
                <wp:effectExtent l="0" t="0" r="0" b="0"/>
                <wp:wrapNone/>
                <wp:docPr id="9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9F3072" id="Line 80" o:spid="_x0000_s1026" style="position:absolute;z-index:-252028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pt,56.5pt" to="307.8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" strokeweight=".72pt">
                <w10:wrap anchorx="page"/>
              </v:line>
            </w:pict>
          </mc:Fallback>
        </mc:AlternateContent>
      </w:r>
      <w:r>
        <w:rPr>
          <w:noProof/>
        </w:rPr>
        <mc:AlternateContent>
          <mc:Choice Requires="wps">
            <w:drawing>
              <wp:anchor distT="0" distB="0" distL="114300" distR="114300" simplePos="0" relativeHeight="251298816" behindDoc="1" locked="0" layoutInCell="1" allowOverlap="1" wp14:anchorId="2D6E480E" wp14:editId="346E5072">
                <wp:simplePos x="0" y="0"/>
                <wp:positionH relativeFrom="page">
                  <wp:posOffset>2616200</wp:posOffset>
                </wp:positionH>
                <wp:positionV relativeFrom="paragraph">
                  <wp:posOffset>667385</wp:posOffset>
                </wp:positionV>
                <wp:extent cx="2540635" cy="1021715"/>
                <wp:effectExtent l="0" t="0" r="0" b="0"/>
                <wp:wrapNone/>
                <wp:docPr id="9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04688" w14:textId="77777777" w:rsidR="001A76BB" w:rsidRDefault="0035437B">
                            <w:pPr>
                              <w:spacing w:line="1609" w:lineRule="exact"/>
                              <w:rPr>
                                <w:b/>
                                <w:sz w:val="144"/>
                              </w:rPr>
                            </w:pPr>
                            <w:r>
                              <w:rPr>
                                <w:b/>
                                <w:color w:val="C0C0C0"/>
                                <w:sz w:val="144"/>
                              </w:rPr>
                              <w:t>ONLY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E480E" id="Text Box 79" o:spid="_x0000_s1028" type="#_x0000_t202" style="position:absolute;left:0;text-align:left;margin-left:206pt;margin-top:52.55pt;width:200.05pt;height:80.45pt;z-index:-252017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j+xsw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" filled="f" stroked="f">
                <v:textbox inset="0,0,0,0">
                  <w:txbxContent>
                    <w:p w14:paraId="63A04688" w14:textId="77777777" w:rsidR="001A76BB" w:rsidRDefault="0035437B">
                      <w:pPr>
                        <w:spacing w:line="1609" w:lineRule="exact"/>
                        <w:rPr>
                          <w:b/>
                          <w:sz w:val="144"/>
                        </w:rPr>
                      </w:pPr>
                      <w:r>
                        <w:rPr>
                          <w:b/>
                          <w:color w:val="C0C0C0"/>
                          <w:sz w:val="144"/>
                        </w:rPr>
                        <w:t>ONLY</w:t>
                      </w:r>
                    </w:p>
                  </w:txbxContent>
                </v:textbox>
                <w10:wrap anchorx="page"/>
              </v:shape>
            </w:pict>
          </mc:Fallback>
        </mc:AlternateContent>
      </w:r>
      <w:r w:rsidR="0035437B">
        <w:rPr>
          <w:b/>
          <w:sz w:val="20"/>
        </w:rPr>
        <w:t xml:space="preserve">STATE HEARING: If you think this action is wrong, you can ask for a hearing. The back of this page tells how. </w:t>
      </w:r>
      <w:r w:rsidR="0035437B">
        <w:rPr>
          <w:b/>
          <w:color w:val="221F1F"/>
          <w:sz w:val="20"/>
        </w:rPr>
        <w:t>Your benefits may not be changed if you ask for a hearing before this action takes place.</w:t>
      </w:r>
    </w:p>
    <w:p w14:paraId="530616A0" w14:textId="77777777" w:rsidR="001A76BB" w:rsidRDefault="001A76BB">
      <w:pPr>
        <w:pStyle w:val="BodyText"/>
        <w:spacing w:before="6"/>
        <w:rPr>
          <w:b/>
          <w:sz w:val="16"/>
        </w:rPr>
      </w:pPr>
    </w:p>
    <w:p w14:paraId="2B9EC800" w14:textId="3BFC5762" w:rsidR="001A76BB" w:rsidRDefault="002F3FA2">
      <w:pPr>
        <w:pStyle w:val="BodyText"/>
        <w:tabs>
          <w:tab w:val="left" w:pos="2372"/>
          <w:tab w:val="left" w:pos="6015"/>
        </w:tabs>
        <w:spacing w:before="1"/>
        <w:ind w:left="400"/>
      </w:pPr>
      <w:r>
        <w:rPr>
          <w:noProof/>
        </w:rPr>
        <mc:AlternateContent>
          <mc:Choice Requires="wps">
            <w:drawing>
              <wp:anchor distT="0" distB="0" distL="114300" distR="114300" simplePos="0" relativeHeight="251289600" behindDoc="1" locked="0" layoutInCell="1" allowOverlap="1" wp14:anchorId="7ACF0544" wp14:editId="7D04CB68">
                <wp:simplePos x="0" y="0"/>
                <wp:positionH relativeFrom="page">
                  <wp:posOffset>3758565</wp:posOffset>
                </wp:positionH>
                <wp:positionV relativeFrom="paragraph">
                  <wp:posOffset>109855</wp:posOffset>
                </wp:positionV>
                <wp:extent cx="146050" cy="6054090"/>
                <wp:effectExtent l="0" t="0" r="0" b="0"/>
                <wp:wrapNone/>
                <wp:docPr id="9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605409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CBF31A" id="Rectangle 78" o:spid="_x0000_s1026" style="position:absolute;margin-left:295.95pt;margin-top:8.65pt;width:11.5pt;height:476.7pt;z-index:-252026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" fillcolor="silver" stroked="f">
                <w10:wrap anchorx="page"/>
              </v:rect>
            </w:pict>
          </mc:Fallback>
        </mc:AlternateContent>
      </w:r>
      <w:r w:rsidR="0035437B">
        <w:t>As of</w:t>
      </w:r>
      <w:r w:rsidR="0035437B">
        <w:tab/>
        <w:t>, the County is</w:t>
      </w:r>
      <w:r w:rsidR="0035437B">
        <w:rPr>
          <w:spacing w:val="-1"/>
        </w:rPr>
        <w:t xml:space="preserve"> </w:t>
      </w:r>
      <w:r w:rsidR="0035437B">
        <w:t>stopping your:</w:t>
      </w:r>
      <w:r w:rsidR="0035437B">
        <w:tab/>
      </w:r>
      <w:r w:rsidR="0035437B">
        <w:rPr>
          <w:color w:val="221F1F"/>
        </w:rPr>
        <w:t>If you need help in completing your RD/RC form, the County will</w:t>
      </w:r>
    </w:p>
    <w:p w14:paraId="056B739B" w14:textId="3A4D5CBF" w:rsidR="001A76BB" w:rsidRDefault="002F3FA2">
      <w:pPr>
        <w:pStyle w:val="BodyText"/>
        <w:spacing w:line="20" w:lineRule="exact"/>
        <w:ind w:left="910"/>
        <w:rPr>
          <w:sz w:val="2"/>
        </w:rPr>
      </w:pPr>
      <w:r>
        <w:rPr>
          <w:noProof/>
        </w:rPr>
        <mc:AlternateContent>
          <mc:Choice Requires="wps">
            <w:drawing>
              <wp:anchor distT="0" distB="0" distL="114300" distR="114300" simplePos="0" relativeHeight="251673600" behindDoc="0" locked="0" layoutInCell="1" allowOverlap="1" wp14:anchorId="730A0D24" wp14:editId="31197FEC">
                <wp:simplePos x="0" y="0"/>
                <wp:positionH relativeFrom="page">
                  <wp:posOffset>1784350</wp:posOffset>
                </wp:positionH>
                <wp:positionV relativeFrom="paragraph">
                  <wp:posOffset>113030</wp:posOffset>
                </wp:positionV>
                <wp:extent cx="127000" cy="127000"/>
                <wp:effectExtent l="0" t="0" r="0" b="0"/>
                <wp:wrapNone/>
                <wp:docPr id="9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A5CB87" id="Rectangle 77" o:spid="_x0000_s1026" style="position:absolute;margin-left:140.5pt;margin-top:8.9pt;width:10pt;height:10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" filled="f" strokeweight=".5pt">
                <w10:wrap anchorx="page"/>
              </v:rect>
            </w:pict>
          </mc:Fallback>
        </mc:AlternateContent>
      </w:r>
      <w:r>
        <w:rPr>
          <w:noProof/>
          <w:sz w:val="2"/>
        </w:rPr>
        <mc:AlternateContent>
          <mc:Choice Requires="wpg">
            <w:drawing>
              <wp:inline distT="0" distB="0" distL="0" distR="0" wp14:anchorId="63A71FA1" wp14:editId="297F799A">
                <wp:extent cx="889000" cy="9525"/>
                <wp:effectExtent l="9525" t="3175" r="6350" b="6350"/>
                <wp:docPr id="89"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00" cy="9525"/>
                          <a:chOff x="0" y="0"/>
                          <a:chExt cx="1400" cy="15"/>
                        </a:xfrm>
                      </wpg:grpSpPr>
                      <wps:wsp>
                        <wps:cNvPr id="90" name="Line 76"/>
                        <wps:cNvCnPr>
                          <a:cxnSpLocks noChangeShapeType="1"/>
                        </wps:cNvCnPr>
                        <wps:spPr bwMode="auto">
                          <a:xfrm>
                            <a:off x="0" y="7"/>
                            <a:ext cx="139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42E6C6" id="Group 75" o:spid="_x0000_s1026" style="width:70pt;height:.75pt;mso-position-horizontal-relative:char;mso-position-vertical-relative:line" coordsize="14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">
                <v:line id="Line 76" o:spid="_x0000_s1027" style="position:absolute;visibility:visible;mso-wrap-style:square" from="0,7" to="13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" strokeweight=".72pt"/>
                <w10:anchorlock/>
              </v:group>
            </w:pict>
          </mc:Fallback>
        </mc:AlternateContent>
      </w:r>
    </w:p>
    <w:p w14:paraId="063EBF5A" w14:textId="77777777" w:rsidR="001A76BB" w:rsidRDefault="001A76BB">
      <w:pPr>
        <w:spacing w:line="20" w:lineRule="exact"/>
        <w:rPr>
          <w:sz w:val="2"/>
        </w:rPr>
        <w:sectPr w:rsidR="001A76BB">
          <w:type w:val="continuous"/>
          <w:pgSz w:w="12240" w:h="15840"/>
          <w:pgMar w:top="0" w:right="240" w:bottom="500" w:left="320" w:header="720" w:footer="720" w:gutter="0"/>
          <w:cols w:space="720"/>
        </w:sectPr>
      </w:pPr>
    </w:p>
    <w:p w14:paraId="303FA275" w14:textId="591F0DE6" w:rsidR="001A76BB" w:rsidRDefault="002F3FA2">
      <w:pPr>
        <w:pStyle w:val="BodyText"/>
        <w:spacing w:before="100" w:line="333" w:lineRule="auto"/>
        <w:ind w:left="828" w:right="20"/>
      </w:pPr>
      <w:r>
        <w:rPr>
          <w:noProof/>
        </w:rPr>
        <mc:AlternateContent>
          <mc:Choice Requires="wps">
            <w:drawing>
              <wp:anchor distT="0" distB="0" distL="114300" distR="114300" simplePos="0" relativeHeight="251670528" behindDoc="0" locked="0" layoutInCell="1" allowOverlap="1" wp14:anchorId="3614CD4F" wp14:editId="71E0D382">
                <wp:simplePos x="0" y="0"/>
                <wp:positionH relativeFrom="page">
                  <wp:posOffset>493395</wp:posOffset>
                </wp:positionH>
                <wp:positionV relativeFrom="paragraph">
                  <wp:posOffset>62865</wp:posOffset>
                </wp:positionV>
                <wp:extent cx="127000" cy="127000"/>
                <wp:effectExtent l="0" t="0" r="0" b="0"/>
                <wp:wrapNone/>
                <wp:docPr id="88"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05D65" id="Rectangle 74" o:spid="_x0000_s1026" style="position:absolute;margin-left:38.85pt;margin-top:4.95pt;width:10pt;height:1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" filled="f" strokeweight=".5pt">
                <w10:wrap anchorx="page"/>
              </v:rect>
            </w:pict>
          </mc:Fallback>
        </mc:AlternateContent>
      </w:r>
      <w:r>
        <w:rPr>
          <w:noProof/>
        </w:rPr>
        <mc:AlternateContent>
          <mc:Choice Requires="wps">
            <w:drawing>
              <wp:anchor distT="0" distB="0" distL="114300" distR="114300" simplePos="0" relativeHeight="251671552" behindDoc="0" locked="0" layoutInCell="1" allowOverlap="1" wp14:anchorId="5715208C" wp14:editId="762D01E2">
                <wp:simplePos x="0" y="0"/>
                <wp:positionH relativeFrom="page">
                  <wp:posOffset>493395</wp:posOffset>
                </wp:positionH>
                <wp:positionV relativeFrom="paragraph">
                  <wp:posOffset>245745</wp:posOffset>
                </wp:positionV>
                <wp:extent cx="127000" cy="127000"/>
                <wp:effectExtent l="0" t="0" r="0" b="0"/>
                <wp:wrapNone/>
                <wp:docPr id="8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B4B96" id="Rectangle 73" o:spid="_x0000_s1026" style="position:absolute;margin-left:38.85pt;margin-top:19.35pt;width:10pt;height:1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" filled="f" strokeweight=".5pt">
                <w10:wrap anchorx="page"/>
              </v:rect>
            </w:pict>
          </mc:Fallback>
        </mc:AlternateContent>
      </w:r>
      <w:r w:rsidR="0035437B">
        <w:t>Cash Aid CalFresh</w:t>
      </w:r>
    </w:p>
    <w:p w14:paraId="14483647" w14:textId="77777777" w:rsidR="001A76BB" w:rsidRDefault="0035437B">
      <w:pPr>
        <w:pStyle w:val="BodyText"/>
        <w:spacing w:before="52"/>
        <w:ind w:left="400"/>
      </w:pPr>
      <w:r>
        <w:t>Here's why:</w:t>
      </w:r>
    </w:p>
    <w:p w14:paraId="3156F81E" w14:textId="77777777" w:rsidR="001A76BB" w:rsidRDefault="0035437B">
      <w:pPr>
        <w:pStyle w:val="BodyText"/>
        <w:spacing w:before="130"/>
        <w:ind w:left="400"/>
      </w:pPr>
      <w:r>
        <w:br w:type="column"/>
      </w:r>
      <w:r>
        <w:t>Diaper Assistance Payments</w:t>
      </w:r>
    </w:p>
    <w:p w14:paraId="707964D2" w14:textId="77777777" w:rsidR="001A76BB" w:rsidRDefault="0035437B">
      <w:pPr>
        <w:pStyle w:val="BodyText"/>
        <w:spacing w:line="196" w:lineRule="exact"/>
        <w:ind w:left="400"/>
      </w:pPr>
      <w:r>
        <w:br w:type="column"/>
      </w:r>
      <w:r>
        <w:rPr>
          <w:color w:val="221F1F"/>
        </w:rPr>
        <w:t>help you. Please contact the County and ask for help.</w:t>
      </w:r>
    </w:p>
    <w:p w14:paraId="7C1DC8E4" w14:textId="77777777" w:rsidR="001A76BB" w:rsidRDefault="001A76BB">
      <w:pPr>
        <w:spacing w:line="196" w:lineRule="exact"/>
        <w:sectPr w:rsidR="001A76BB">
          <w:type w:val="continuous"/>
          <w:pgSz w:w="12240" w:h="15840"/>
          <w:pgMar w:top="0" w:right="240" w:bottom="500" w:left="320" w:header="720" w:footer="720" w:gutter="0"/>
          <w:cols w:num="3" w:space="720" w:equalWidth="0">
            <w:col w:w="1599" w:space="822"/>
            <w:col w:w="2741" w:space="454"/>
            <w:col w:w="6064"/>
          </w:cols>
        </w:sectPr>
      </w:pPr>
    </w:p>
    <w:p w14:paraId="1DB0D5BB" w14:textId="1D12DA8B" w:rsidR="001A76BB" w:rsidRDefault="0035437B">
      <w:pPr>
        <w:pStyle w:val="BodyText"/>
        <w:spacing w:before="81" w:line="249" w:lineRule="auto"/>
        <w:ind w:left="400" w:right="6448"/>
      </w:pPr>
      <w:r>
        <w:rPr>
          <w:color w:val="221F1F"/>
        </w:rPr>
        <w:t>The</w:t>
      </w:r>
      <w:r w:rsidR="00F02B00">
        <w:rPr>
          <w:color w:val="221F1F"/>
        </w:rPr>
        <w:t xml:space="preserve"> yearly</w:t>
      </w:r>
      <w:r>
        <w:rPr>
          <w:color w:val="221F1F"/>
        </w:rPr>
        <w:t xml:space="preserve"> </w:t>
      </w:r>
      <w:r w:rsidRPr="008A5DDF">
        <w:rPr>
          <w:color w:val="221F1F"/>
        </w:rPr>
        <w:t>redetermination/recertification (RD/RC)</w:t>
      </w:r>
      <w:r>
        <w:rPr>
          <w:color w:val="221F1F"/>
        </w:rPr>
        <w:t xml:space="preserve"> form that we got from you is </w:t>
      </w:r>
      <w:r>
        <w:rPr>
          <w:color w:val="221F1F"/>
          <w:u w:val="single" w:color="221F1F"/>
        </w:rPr>
        <w:t>not complete</w:t>
      </w:r>
      <w:ins w:id="0" w:author="Stephen, Team 2012" w:date="2020-08-11T18:17:00Z">
        <w:del w:id="1" w:author="Connie Buzbee" w:date="2020-08-19T11:26:00Z">
          <w:r w:rsidR="004C6406" w:rsidDel="008A5DDF">
            <w:rPr>
              <w:color w:val="221F1F"/>
            </w:rPr>
            <w:delText xml:space="preserve"> </w:delText>
          </w:r>
        </w:del>
      </w:ins>
    </w:p>
    <w:p w14:paraId="24042700" w14:textId="4D4A24A4" w:rsidR="001A76BB" w:rsidRDefault="0035437B">
      <w:pPr>
        <w:pStyle w:val="BodyText"/>
        <w:spacing w:before="123" w:line="249" w:lineRule="auto"/>
        <w:ind w:left="400" w:right="6247"/>
      </w:pPr>
      <w:r>
        <w:t xml:space="preserve">To continue to get cash aid and/or CalFresh benefits, you must return a complete </w:t>
      </w:r>
      <w:r w:rsidRPr="008A5DDF">
        <w:t>RD/RC</w:t>
      </w:r>
      <w:r>
        <w:t xml:space="preserve"> </w:t>
      </w:r>
      <w:r w:rsidR="00F02B00">
        <w:t xml:space="preserve">yearly </w:t>
      </w:r>
      <w:r>
        <w:t xml:space="preserve">form </w:t>
      </w:r>
      <w:r>
        <w:rPr>
          <w:b/>
        </w:rPr>
        <w:t xml:space="preserve">and </w:t>
      </w:r>
      <w:r>
        <w:t>complete the interview process</w:t>
      </w:r>
      <w:r w:rsidR="00F02B00">
        <w:t xml:space="preserve"> by ________</w:t>
      </w:r>
      <w:r>
        <w:t>.</w:t>
      </w:r>
    </w:p>
    <w:p w14:paraId="4E58EA17" w14:textId="69F5CEA4" w:rsidR="001A76BB" w:rsidRDefault="00F02B00">
      <w:pPr>
        <w:pStyle w:val="BodyText"/>
        <w:spacing w:before="166" w:line="249" w:lineRule="auto"/>
        <w:ind w:left="400" w:right="6327"/>
      </w:pPr>
      <w:r>
        <w:t>The yearly</w:t>
      </w:r>
      <w:r w:rsidR="0035437B">
        <w:t xml:space="preserve"> </w:t>
      </w:r>
      <w:r w:rsidR="0035437B" w:rsidRPr="008A5DDF">
        <w:t>RD/RC</w:t>
      </w:r>
      <w:r w:rsidR="0035437B" w:rsidRPr="00F02B00">
        <w:rPr>
          <w:strike/>
        </w:rPr>
        <w:t xml:space="preserve"> </w:t>
      </w:r>
      <w:r w:rsidR="0035437B">
        <w:t xml:space="preserve">form is complete when you have answered all </w:t>
      </w:r>
      <w:r w:rsidR="002B360B">
        <w:t>m</w:t>
      </w:r>
      <w:r w:rsidR="004C6406">
        <w:t xml:space="preserve">andatory </w:t>
      </w:r>
      <w:r w:rsidR="0035437B">
        <w:t>questions and have attached</w:t>
      </w:r>
      <w:r w:rsidR="004C6406">
        <w:t xml:space="preserve"> the</w:t>
      </w:r>
      <w:r w:rsidR="0035437B">
        <w:t xml:space="preserve"> </w:t>
      </w:r>
      <w:r w:rsidR="004C6406">
        <w:t xml:space="preserve">necessary and </w:t>
      </w:r>
      <w:r w:rsidR="0035437B">
        <w:t>required proof.</w:t>
      </w:r>
    </w:p>
    <w:p w14:paraId="44194BF2" w14:textId="77777777" w:rsidR="001A76BB" w:rsidRDefault="0035437B">
      <w:pPr>
        <w:spacing w:before="169" w:line="249" w:lineRule="auto"/>
        <w:ind w:left="400" w:right="6288"/>
        <w:rPr>
          <w:sz w:val="18"/>
        </w:rPr>
      </w:pPr>
      <w:r>
        <w:rPr>
          <w:b/>
          <w:sz w:val="18"/>
        </w:rPr>
        <w:t xml:space="preserve">The County must get your complete RD/RC form and you must complete the interview process no later than the last working day of this month. </w:t>
      </w:r>
      <w:r>
        <w:rPr>
          <w:sz w:val="18"/>
        </w:rPr>
        <w:t>You must send or bring in the following information:</w:t>
      </w:r>
    </w:p>
    <w:p w14:paraId="198369B8" w14:textId="77777777" w:rsidR="001A76BB" w:rsidRDefault="001A76BB">
      <w:pPr>
        <w:pStyle w:val="BodyText"/>
        <w:spacing w:before="10"/>
        <w:rPr>
          <w:sz w:val="8"/>
        </w:rPr>
      </w:pPr>
    </w:p>
    <w:p w14:paraId="617B7369" w14:textId="1D990817" w:rsidR="001A76BB" w:rsidRDefault="002F3FA2">
      <w:pPr>
        <w:pStyle w:val="BodyText"/>
        <w:spacing w:before="94" w:line="417" w:lineRule="auto"/>
        <w:ind w:left="788" w:right="6449"/>
      </w:pPr>
      <w:r>
        <w:rPr>
          <w:noProof/>
        </w:rPr>
        <mc:AlternateContent>
          <mc:Choice Requires="wps">
            <w:drawing>
              <wp:anchor distT="0" distB="0" distL="114300" distR="114300" simplePos="0" relativeHeight="251668480" behindDoc="0" locked="0" layoutInCell="1" allowOverlap="1" wp14:anchorId="608E7452" wp14:editId="2DAE950E">
                <wp:simplePos x="0" y="0"/>
                <wp:positionH relativeFrom="page">
                  <wp:posOffset>493395</wp:posOffset>
                </wp:positionH>
                <wp:positionV relativeFrom="paragraph">
                  <wp:posOffset>68580</wp:posOffset>
                </wp:positionV>
                <wp:extent cx="127000" cy="127000"/>
                <wp:effectExtent l="0" t="0" r="0" b="0"/>
                <wp:wrapNone/>
                <wp:docPr id="86"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0A169C" id="Rectangle 72" o:spid="_x0000_s1026" style="position:absolute;margin-left:38.85pt;margin-top:5.4pt;width:10pt;height:10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" filled="f" strokeweight=".5pt">
                <w10:wrap anchorx="page"/>
              </v:rect>
            </w:pict>
          </mc:Fallback>
        </mc:AlternateContent>
      </w:r>
      <w:r>
        <w:rPr>
          <w:noProof/>
        </w:rPr>
        <mc:AlternateContent>
          <mc:Choice Requires="wps">
            <w:drawing>
              <wp:anchor distT="0" distB="0" distL="114300" distR="114300" simplePos="0" relativeHeight="251669504" behindDoc="0" locked="0" layoutInCell="1" allowOverlap="1" wp14:anchorId="54116958" wp14:editId="5A385530">
                <wp:simplePos x="0" y="0"/>
                <wp:positionH relativeFrom="page">
                  <wp:posOffset>493395</wp:posOffset>
                </wp:positionH>
                <wp:positionV relativeFrom="paragraph">
                  <wp:posOffset>525780</wp:posOffset>
                </wp:positionV>
                <wp:extent cx="127000" cy="127000"/>
                <wp:effectExtent l="0" t="0" r="0" b="0"/>
                <wp:wrapNone/>
                <wp:docPr id="8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4D112" id="Rectangle 71" o:spid="_x0000_s1026" style="position:absolute;margin-left:38.85pt;margin-top:41.4pt;width:10pt;height:10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" filled="f" strokeweight=".5pt">
                <w10:wrap anchorx="page"/>
              </v:rect>
            </w:pict>
          </mc:Fallback>
        </mc:AlternateContent>
      </w:r>
      <w:r>
        <w:rPr>
          <w:noProof/>
        </w:rPr>
        <mc:AlternateContent>
          <mc:Choice Requires="wps">
            <w:drawing>
              <wp:anchor distT="0" distB="0" distL="114300" distR="114300" simplePos="0" relativeHeight="251672576" behindDoc="0" locked="0" layoutInCell="1" allowOverlap="1" wp14:anchorId="3B0342F7" wp14:editId="776375DA">
                <wp:simplePos x="0" y="0"/>
                <wp:positionH relativeFrom="page">
                  <wp:posOffset>493395</wp:posOffset>
                </wp:positionH>
                <wp:positionV relativeFrom="paragraph">
                  <wp:posOffset>297180</wp:posOffset>
                </wp:positionV>
                <wp:extent cx="127000" cy="127000"/>
                <wp:effectExtent l="0" t="0" r="0" b="0"/>
                <wp:wrapNone/>
                <wp:docPr id="84"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270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D7C54" id="Rectangle 70" o:spid="_x0000_s1026" style="position:absolute;margin-left:38.85pt;margin-top:23.4pt;width:10pt;height:10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" filled="f" strokeweight=".5pt">
                <w10:wrap anchorx="page"/>
              </v:rect>
            </w:pict>
          </mc:Fallback>
        </mc:AlternateContent>
      </w:r>
      <w:r>
        <w:rPr>
          <w:noProof/>
        </w:rPr>
        <mc:AlternateContent>
          <mc:Choice Requires="wps">
            <w:drawing>
              <wp:anchor distT="0" distB="0" distL="114300" distR="114300" simplePos="0" relativeHeight="251299840" behindDoc="1" locked="0" layoutInCell="1" allowOverlap="1" wp14:anchorId="072CCA16" wp14:editId="1B7FC880">
                <wp:simplePos x="0" y="0"/>
                <wp:positionH relativeFrom="page">
                  <wp:posOffset>2108835</wp:posOffset>
                </wp:positionH>
                <wp:positionV relativeFrom="paragraph">
                  <wp:posOffset>213995</wp:posOffset>
                </wp:positionV>
                <wp:extent cx="3556635" cy="1021715"/>
                <wp:effectExtent l="0" t="0" r="0" b="0"/>
                <wp:wrapNone/>
                <wp:docPr id="8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63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E21DF" w14:textId="77777777" w:rsidR="001A76BB" w:rsidRDefault="0035437B">
                            <w:pPr>
                              <w:spacing w:line="1609" w:lineRule="exact"/>
                              <w:rPr>
                                <w:b/>
                                <w:sz w:val="144"/>
                              </w:rPr>
                            </w:pPr>
                            <w:r>
                              <w:rPr>
                                <w:b/>
                                <w:color w:val="C0C0C0"/>
                                <w:sz w:val="144"/>
                              </w:rPr>
                              <w:t>DO NOT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CCA16" id="Text Box 69" o:spid="_x0000_s1029" type="#_x0000_t202" style="position:absolute;left:0;text-align:left;margin-left:166.05pt;margin-top:16.85pt;width:280.05pt;height:80.45pt;z-index:-252016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asbsw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" filled="f" stroked="f">
                <v:textbox inset="0,0,0,0">
                  <w:txbxContent>
                    <w:p w14:paraId="2BEE21DF" w14:textId="77777777" w:rsidR="001A76BB" w:rsidRDefault="0035437B">
                      <w:pPr>
                        <w:spacing w:line="1609" w:lineRule="exact"/>
                        <w:rPr>
                          <w:b/>
                          <w:sz w:val="144"/>
                        </w:rPr>
                      </w:pPr>
                      <w:r>
                        <w:rPr>
                          <w:b/>
                          <w:color w:val="C0C0C0"/>
                          <w:sz w:val="144"/>
                        </w:rPr>
                        <w:t>DO NOT</w:t>
                      </w:r>
                    </w:p>
                  </w:txbxContent>
                </v:textbox>
                <w10:wrap anchorx="page"/>
              </v:shape>
            </w:pict>
          </mc:Fallback>
        </mc:AlternateContent>
      </w:r>
      <w:r w:rsidR="0035437B">
        <w:rPr>
          <w:color w:val="221F1F"/>
        </w:rPr>
        <w:t>Complete the circled items on the enclosed form. Complete the following questions on the enclosed form. Send or bring the following proof:</w:t>
      </w:r>
    </w:p>
    <w:p w14:paraId="58076C7E" w14:textId="77777777" w:rsidR="001A76BB" w:rsidRDefault="0035437B">
      <w:pPr>
        <w:pStyle w:val="BodyText"/>
        <w:spacing w:line="249" w:lineRule="auto"/>
        <w:ind w:left="428" w:right="6269"/>
      </w:pPr>
      <w:r>
        <w:rPr>
          <w:color w:val="221F1F"/>
        </w:rPr>
        <w:t>The information you give us may change or stop your cash aid and/or your CalFresh benefits.</w:t>
      </w:r>
    </w:p>
    <w:p w14:paraId="2FDA0673" w14:textId="77777777" w:rsidR="001A76BB" w:rsidRDefault="001A76BB">
      <w:pPr>
        <w:pStyle w:val="BodyText"/>
        <w:spacing w:before="1"/>
        <w:rPr>
          <w:sz w:val="17"/>
        </w:rPr>
      </w:pPr>
    </w:p>
    <w:p w14:paraId="5A363A19" w14:textId="3EF16AAE" w:rsidR="001A76BB" w:rsidRDefault="002F3FA2">
      <w:pPr>
        <w:spacing w:before="94" w:line="249" w:lineRule="auto"/>
        <w:ind w:left="428" w:right="6219"/>
        <w:rPr>
          <w:sz w:val="18"/>
        </w:rPr>
      </w:pPr>
      <w:r>
        <w:rPr>
          <w:noProof/>
        </w:rPr>
        <mc:AlternateContent>
          <mc:Choice Requires="wps">
            <w:drawing>
              <wp:anchor distT="0" distB="0" distL="114300" distR="114300" simplePos="0" relativeHeight="251300864" behindDoc="1" locked="0" layoutInCell="1" allowOverlap="1" wp14:anchorId="5C5164FD" wp14:editId="666B56E5">
                <wp:simplePos x="0" y="0"/>
                <wp:positionH relativeFrom="page">
                  <wp:posOffset>1270000</wp:posOffset>
                </wp:positionH>
                <wp:positionV relativeFrom="paragraph">
                  <wp:posOffset>167640</wp:posOffset>
                </wp:positionV>
                <wp:extent cx="5486400" cy="1021715"/>
                <wp:effectExtent l="0" t="0" r="0" b="0"/>
                <wp:wrapNone/>
                <wp:docPr id="8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A8AC1" w14:textId="77777777" w:rsidR="001A76BB" w:rsidRDefault="0035437B">
                            <w:pPr>
                              <w:spacing w:line="1609" w:lineRule="exact"/>
                              <w:rPr>
                                <w:b/>
                                <w:sz w:val="144"/>
                              </w:rPr>
                            </w:pPr>
                            <w:r>
                              <w:rPr>
                                <w:b/>
                                <w:color w:val="C0C0C0"/>
                                <w:sz w:val="144"/>
                              </w:rPr>
                              <w:t>DISTRIBUTE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164FD" id="Text Box 68" o:spid="_x0000_s1030" type="#_x0000_t202" style="position:absolute;left:0;text-align:left;margin-left:100pt;margin-top:13.2pt;width:6in;height:80.45pt;z-index:-252015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f++sQ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" filled="f" stroked="f">
                <v:textbox inset="0,0,0,0">
                  <w:txbxContent>
                    <w:p w14:paraId="402A8AC1" w14:textId="77777777" w:rsidR="001A76BB" w:rsidRDefault="0035437B">
                      <w:pPr>
                        <w:spacing w:line="1609" w:lineRule="exact"/>
                        <w:rPr>
                          <w:b/>
                          <w:sz w:val="144"/>
                        </w:rPr>
                      </w:pPr>
                      <w:r>
                        <w:rPr>
                          <w:b/>
                          <w:color w:val="C0C0C0"/>
                          <w:sz w:val="144"/>
                        </w:rPr>
                        <w:t>DISTRIBUTE</w:t>
                      </w:r>
                    </w:p>
                  </w:txbxContent>
                </v:textbox>
                <w10:wrap anchorx="page"/>
              </v:shape>
            </w:pict>
          </mc:Fallback>
        </mc:AlternateContent>
      </w:r>
      <w:r w:rsidR="0035437B">
        <w:rPr>
          <w:b/>
          <w:color w:val="221F1F"/>
          <w:sz w:val="18"/>
        </w:rPr>
        <w:t xml:space="preserve">Medi-Cal: </w:t>
      </w:r>
      <w:r w:rsidR="0035437B">
        <w:rPr>
          <w:color w:val="221F1F"/>
          <w:sz w:val="18"/>
        </w:rPr>
        <w:t xml:space="preserve">This notice DOES NOT change or stop Medi-Cal Benefits. If there is a change in your Medi-Cal benefits, you will get another notice. </w:t>
      </w:r>
      <w:r w:rsidR="0035437B">
        <w:rPr>
          <w:b/>
          <w:color w:val="221F1F"/>
          <w:sz w:val="18"/>
        </w:rPr>
        <w:t>Keep using your plastic Benefits Identification Card(s)</w:t>
      </w:r>
      <w:r w:rsidR="0035437B">
        <w:rPr>
          <w:color w:val="221F1F"/>
          <w:sz w:val="18"/>
        </w:rPr>
        <w:t>.</w:t>
      </w:r>
    </w:p>
    <w:p w14:paraId="6D5FC67E" w14:textId="77777777" w:rsidR="001A76BB" w:rsidRDefault="001A76BB">
      <w:pPr>
        <w:pStyle w:val="BodyText"/>
        <w:spacing w:before="7"/>
        <w:rPr>
          <w:sz w:val="9"/>
        </w:rPr>
      </w:pPr>
    </w:p>
    <w:p w14:paraId="0E4EC1D1" w14:textId="77777777" w:rsidR="001A76BB" w:rsidRDefault="0035437B">
      <w:pPr>
        <w:pStyle w:val="BodyText"/>
        <w:spacing w:before="94" w:line="249" w:lineRule="auto"/>
        <w:ind w:left="428" w:right="6399"/>
      </w:pPr>
      <w:r>
        <w:rPr>
          <w:color w:val="221F1F"/>
        </w:rPr>
        <w:t>You and your family may still continue to get Medi-Cal if your cash aid stops and:</w:t>
      </w:r>
    </w:p>
    <w:p w14:paraId="7E6E3415" w14:textId="77777777" w:rsidR="001A76BB" w:rsidRDefault="0035437B">
      <w:pPr>
        <w:pStyle w:val="ListParagraph"/>
        <w:numPr>
          <w:ilvl w:val="0"/>
          <w:numId w:val="1"/>
        </w:numPr>
        <w:tabs>
          <w:tab w:val="left" w:pos="767"/>
          <w:tab w:val="left" w:pos="768"/>
        </w:tabs>
        <w:spacing w:before="2" w:line="249" w:lineRule="auto"/>
        <w:rPr>
          <w:sz w:val="18"/>
        </w:rPr>
      </w:pPr>
      <w:r>
        <w:rPr>
          <w:color w:val="221F1F"/>
          <w:sz w:val="18"/>
        </w:rPr>
        <w:t xml:space="preserve">you have earnings from a job, a business you started or </w:t>
      </w:r>
      <w:r>
        <w:rPr>
          <w:color w:val="221F1F"/>
          <w:spacing w:val="-17"/>
          <w:sz w:val="18"/>
        </w:rPr>
        <w:t xml:space="preserve">a </w:t>
      </w:r>
      <w:r>
        <w:rPr>
          <w:color w:val="221F1F"/>
          <w:sz w:val="18"/>
        </w:rPr>
        <w:t>pay raise.</w:t>
      </w:r>
    </w:p>
    <w:p w14:paraId="64D0FC91" w14:textId="77777777" w:rsidR="001A76BB" w:rsidRDefault="0035437B">
      <w:pPr>
        <w:pStyle w:val="ListParagraph"/>
        <w:numPr>
          <w:ilvl w:val="0"/>
          <w:numId w:val="1"/>
        </w:numPr>
        <w:tabs>
          <w:tab w:val="left" w:pos="767"/>
          <w:tab w:val="left" w:pos="768"/>
        </w:tabs>
        <w:spacing w:line="249" w:lineRule="auto"/>
        <w:ind w:right="7018"/>
        <w:rPr>
          <w:sz w:val="18"/>
        </w:rPr>
      </w:pPr>
      <w:r>
        <w:rPr>
          <w:color w:val="221F1F"/>
          <w:sz w:val="18"/>
        </w:rPr>
        <w:t xml:space="preserve">you have started to receive or had an increase </w:t>
      </w:r>
      <w:r>
        <w:rPr>
          <w:color w:val="221F1F"/>
          <w:spacing w:val="-9"/>
          <w:sz w:val="18"/>
        </w:rPr>
        <w:t xml:space="preserve">in </w:t>
      </w:r>
      <w:r>
        <w:rPr>
          <w:color w:val="221F1F"/>
          <w:sz w:val="18"/>
        </w:rPr>
        <w:t>child/spousal support</w:t>
      </w:r>
      <w:r>
        <w:rPr>
          <w:color w:val="221F1F"/>
          <w:spacing w:val="-1"/>
          <w:sz w:val="18"/>
        </w:rPr>
        <w:t xml:space="preserve"> </w:t>
      </w:r>
      <w:r>
        <w:rPr>
          <w:color w:val="221F1F"/>
          <w:sz w:val="18"/>
        </w:rPr>
        <w:t>payments.</w:t>
      </w:r>
    </w:p>
    <w:p w14:paraId="40763917" w14:textId="77777777" w:rsidR="001A76BB" w:rsidRDefault="001A76BB">
      <w:pPr>
        <w:pStyle w:val="BodyText"/>
        <w:spacing w:before="1"/>
        <w:rPr>
          <w:sz w:val="10"/>
        </w:rPr>
      </w:pPr>
    </w:p>
    <w:p w14:paraId="12790F36" w14:textId="77777777" w:rsidR="001A76BB" w:rsidRDefault="0035437B">
      <w:pPr>
        <w:pStyle w:val="BodyText"/>
        <w:spacing w:before="95" w:line="249" w:lineRule="auto"/>
        <w:ind w:left="400" w:right="6014"/>
      </w:pPr>
      <w:r>
        <w:rPr>
          <w:b/>
        </w:rPr>
        <w:t xml:space="preserve">Rules: </w:t>
      </w:r>
      <w:r>
        <w:t xml:space="preserve">These rules apply. You may review them at your </w:t>
      </w:r>
      <w:r>
        <w:rPr>
          <w:spacing w:val="-3"/>
        </w:rPr>
        <w:t xml:space="preserve">welfare </w:t>
      </w:r>
      <w:r>
        <w:t>office - Cash Aid: MPP 40-105.1, 40-181.22,</w:t>
      </w:r>
      <w:r>
        <w:rPr>
          <w:spacing w:val="-1"/>
        </w:rPr>
        <w:t xml:space="preserve"> </w:t>
      </w:r>
      <w:r>
        <w:t>40-181.24.</w:t>
      </w:r>
    </w:p>
    <w:p w14:paraId="494934A7" w14:textId="77777777" w:rsidR="001A76BB" w:rsidRDefault="0035437B">
      <w:pPr>
        <w:pStyle w:val="BodyText"/>
        <w:spacing w:before="1"/>
        <w:ind w:left="400"/>
      </w:pPr>
      <w:r>
        <w:t>CalFresh: 63-103.(n), 63-508.6. TCVAP, RCA and</w:t>
      </w:r>
      <w:r>
        <w:rPr>
          <w:spacing w:val="-1"/>
        </w:rPr>
        <w:t xml:space="preserve"> </w:t>
      </w:r>
      <w:r>
        <w:t>ECA:</w:t>
      </w:r>
    </w:p>
    <w:p w14:paraId="1875C0B0" w14:textId="77777777" w:rsidR="001A76BB" w:rsidRDefault="0035437B">
      <w:pPr>
        <w:pStyle w:val="BodyText"/>
        <w:spacing w:before="9"/>
        <w:ind w:left="400"/>
      </w:pPr>
      <w:r>
        <w:t>70-105.1, 69-206 and 69-301. WTW: MPP Section 42-711.5,</w:t>
      </w:r>
    </w:p>
    <w:p w14:paraId="786DE77E" w14:textId="77777777" w:rsidR="001A76BB" w:rsidRDefault="0035437B">
      <w:pPr>
        <w:pStyle w:val="BodyText"/>
        <w:tabs>
          <w:tab w:val="left" w:pos="11199"/>
        </w:tabs>
        <w:spacing w:before="9"/>
        <w:ind w:left="400"/>
      </w:pPr>
      <w:r>
        <w:rPr>
          <w:u w:val="single"/>
        </w:rPr>
        <w:lastRenderedPageBreak/>
        <w:t xml:space="preserve"> 42-712.1, 42-713.2, 42-717.4 and ACL</w:t>
      </w:r>
      <w:r>
        <w:rPr>
          <w:spacing w:val="-1"/>
          <w:u w:val="single"/>
        </w:rPr>
        <w:t xml:space="preserve"> </w:t>
      </w:r>
      <w:r>
        <w:rPr>
          <w:u w:val="single"/>
        </w:rPr>
        <w:t>18-38.</w:t>
      </w:r>
      <w:r>
        <w:rPr>
          <w:u w:val="single"/>
        </w:rPr>
        <w:tab/>
      </w:r>
    </w:p>
    <w:p w14:paraId="2B56B886" w14:textId="77777777" w:rsidR="001A76BB" w:rsidRDefault="001A76BB">
      <w:pPr>
        <w:sectPr w:rsidR="001A76BB">
          <w:type w:val="continuous"/>
          <w:pgSz w:w="12240" w:h="15840"/>
          <w:pgMar w:top="0" w:right="240" w:bottom="500" w:left="320" w:header="720" w:footer="720" w:gutter="0"/>
          <w:cols w:space="720"/>
        </w:sectPr>
      </w:pPr>
    </w:p>
    <w:p w14:paraId="38F1A7F3" w14:textId="77777777" w:rsidR="001A76BB" w:rsidRDefault="0035437B">
      <w:pPr>
        <w:spacing w:before="57"/>
        <w:ind w:left="400"/>
        <w:rPr>
          <w:sz w:val="12"/>
        </w:rPr>
      </w:pPr>
      <w:r>
        <w:rPr>
          <w:color w:val="221F1F"/>
          <w:sz w:val="12"/>
        </w:rPr>
        <w:t>NA RE Y STOP AID; RD/RD FORM INCOMPLETE</w:t>
      </w:r>
    </w:p>
    <w:p w14:paraId="29C4E2C1" w14:textId="77777777" w:rsidR="001A76BB" w:rsidRDefault="0035437B">
      <w:pPr>
        <w:pStyle w:val="Heading3"/>
        <w:spacing w:before="51"/>
        <w:ind w:left="400"/>
      </w:pPr>
      <w:bookmarkStart w:id="2" w:name="_GoBack"/>
      <w:bookmarkEnd w:id="2"/>
      <w:r>
        <w:br w:type="column"/>
      </w:r>
      <w:r>
        <w:t>Page 1 of 2</w:t>
      </w:r>
    </w:p>
    <w:p w14:paraId="013BD8EA" w14:textId="77777777" w:rsidR="001A76BB" w:rsidRDefault="001A76BB">
      <w:pPr>
        <w:sectPr w:rsidR="001A76BB">
          <w:type w:val="continuous"/>
          <w:pgSz w:w="12240" w:h="15840"/>
          <w:pgMar w:top="0" w:right="240" w:bottom="500" w:left="320" w:header="720" w:footer="720" w:gutter="0"/>
          <w:cols w:num="2" w:space="720" w:equalWidth="0">
            <w:col w:w="3161" w:space="1979"/>
            <w:col w:w="6540"/>
          </w:cols>
        </w:sectPr>
      </w:pPr>
    </w:p>
    <w:p w14:paraId="6FFD3177" w14:textId="09B81FFA" w:rsidR="001A76BB" w:rsidRDefault="002F3FA2">
      <w:pPr>
        <w:spacing w:before="106"/>
        <w:ind w:left="168"/>
        <w:rPr>
          <w:b/>
          <w:sz w:val="24"/>
        </w:rPr>
      </w:pPr>
      <w:r>
        <w:rPr>
          <w:noProof/>
        </w:rPr>
        <w:lastRenderedPageBreak/>
        <mc:AlternateContent>
          <mc:Choice Requires="wps">
            <w:drawing>
              <wp:anchor distT="0" distB="0" distL="114300" distR="114300" simplePos="0" relativeHeight="251313152" behindDoc="1" locked="0" layoutInCell="1" allowOverlap="1" wp14:anchorId="399C2430" wp14:editId="08BE5B10">
                <wp:simplePos x="0" y="0"/>
                <wp:positionH relativeFrom="page">
                  <wp:posOffset>292100</wp:posOffset>
                </wp:positionH>
                <wp:positionV relativeFrom="paragraph">
                  <wp:posOffset>48895</wp:posOffset>
                </wp:positionV>
                <wp:extent cx="3337560" cy="1143000"/>
                <wp:effectExtent l="0" t="0" r="0" b="0"/>
                <wp:wrapNone/>
                <wp:docPr id="81"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7560" cy="1143000"/>
                        </a:xfrm>
                        <a:prstGeom prst="rect">
                          <a:avLst/>
                        </a:prstGeom>
                        <a:noFill/>
                        <a:ln w="1371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59B61" id="Rectangle 67" o:spid="_x0000_s1026" style="position:absolute;margin-left:23pt;margin-top:3.85pt;width:262.8pt;height:90pt;z-index:-252003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" filled="f" strokeweight="1.08pt">
                <w10:wrap anchorx="page"/>
              </v:rect>
            </w:pict>
          </mc:Fallback>
        </mc:AlternateContent>
      </w:r>
      <w:r w:rsidR="0035437B">
        <w:rPr>
          <w:b/>
          <w:sz w:val="24"/>
        </w:rPr>
        <w:t>YOUR HEARING RIGHTS</w:t>
      </w:r>
    </w:p>
    <w:p w14:paraId="5F5FA5BB" w14:textId="77777777" w:rsidR="001A76BB" w:rsidRDefault="0035437B">
      <w:pPr>
        <w:pStyle w:val="Heading4"/>
        <w:spacing w:before="32" w:line="235" w:lineRule="auto"/>
        <w:ind w:left="202"/>
      </w:pPr>
      <w:r>
        <w:t>You have the right to ask for a hearing if you disagree with any county action. You have only 90 days to ask for a hearing. The 90 days started the day after the county gave</w:t>
      </w:r>
    </w:p>
    <w:p w14:paraId="7365D3EB" w14:textId="77777777" w:rsidR="001A76BB" w:rsidRDefault="0035437B">
      <w:pPr>
        <w:spacing w:before="63"/>
        <w:ind w:left="168"/>
        <w:rPr>
          <w:b/>
          <w:sz w:val="24"/>
        </w:rPr>
      </w:pPr>
      <w:r>
        <w:br w:type="column"/>
      </w:r>
      <w:r>
        <w:rPr>
          <w:b/>
          <w:sz w:val="24"/>
        </w:rPr>
        <w:t>TO ASK FOR A HEARING:</w:t>
      </w:r>
    </w:p>
    <w:p w14:paraId="247FC82C" w14:textId="77777777" w:rsidR="001A76BB" w:rsidRDefault="001A76BB">
      <w:pPr>
        <w:pStyle w:val="BodyText"/>
        <w:spacing w:before="5"/>
        <w:rPr>
          <w:b/>
          <w:sz w:val="21"/>
        </w:rPr>
      </w:pPr>
    </w:p>
    <w:p w14:paraId="552F05BE" w14:textId="686EF457" w:rsidR="001A76BB" w:rsidRDefault="002F3FA2">
      <w:pPr>
        <w:ind w:left="552"/>
        <w:rPr>
          <w:b/>
          <w:sz w:val="18"/>
        </w:rPr>
      </w:pPr>
      <w:r>
        <w:rPr>
          <w:noProof/>
        </w:rPr>
        <mc:AlternateContent>
          <mc:Choice Requires="wps">
            <w:drawing>
              <wp:anchor distT="0" distB="0" distL="114300" distR="114300" simplePos="0" relativeHeight="251708416" behindDoc="0" locked="0" layoutInCell="1" allowOverlap="1" wp14:anchorId="36251CF4" wp14:editId="230741AB">
                <wp:simplePos x="0" y="0"/>
                <wp:positionH relativeFrom="page">
                  <wp:posOffset>3968115</wp:posOffset>
                </wp:positionH>
                <wp:positionV relativeFrom="paragraph">
                  <wp:posOffset>41910</wp:posOffset>
                </wp:positionV>
                <wp:extent cx="39370" cy="39370"/>
                <wp:effectExtent l="0" t="0" r="0" b="0"/>
                <wp:wrapNone/>
                <wp:docPr id="80"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6280 6249"/>
                            <a:gd name="T1" fmla="*/ T0 w 62"/>
                            <a:gd name="T2" fmla="+- 0 66 66"/>
                            <a:gd name="T3" fmla="*/ 66 h 62"/>
                            <a:gd name="T4" fmla="+- 0 6268 6249"/>
                            <a:gd name="T5" fmla="*/ T4 w 62"/>
                            <a:gd name="T6" fmla="+- 0 69 66"/>
                            <a:gd name="T7" fmla="*/ 69 h 62"/>
                            <a:gd name="T8" fmla="+- 0 6258 6249"/>
                            <a:gd name="T9" fmla="*/ T8 w 62"/>
                            <a:gd name="T10" fmla="+- 0 75 66"/>
                            <a:gd name="T11" fmla="*/ 75 h 62"/>
                            <a:gd name="T12" fmla="+- 0 6252 6249"/>
                            <a:gd name="T13" fmla="*/ T12 w 62"/>
                            <a:gd name="T14" fmla="+- 0 85 66"/>
                            <a:gd name="T15" fmla="*/ 85 h 62"/>
                            <a:gd name="T16" fmla="+- 0 6249 6249"/>
                            <a:gd name="T17" fmla="*/ T16 w 62"/>
                            <a:gd name="T18" fmla="+- 0 97 66"/>
                            <a:gd name="T19" fmla="*/ 97 h 62"/>
                            <a:gd name="T20" fmla="+- 0 6252 6249"/>
                            <a:gd name="T21" fmla="*/ T20 w 62"/>
                            <a:gd name="T22" fmla="+- 0 109 66"/>
                            <a:gd name="T23" fmla="*/ 109 h 62"/>
                            <a:gd name="T24" fmla="+- 0 6258 6249"/>
                            <a:gd name="T25" fmla="*/ T24 w 62"/>
                            <a:gd name="T26" fmla="+- 0 119 66"/>
                            <a:gd name="T27" fmla="*/ 119 h 62"/>
                            <a:gd name="T28" fmla="+- 0 6268 6249"/>
                            <a:gd name="T29" fmla="*/ T28 w 62"/>
                            <a:gd name="T30" fmla="+- 0 126 66"/>
                            <a:gd name="T31" fmla="*/ 126 h 62"/>
                            <a:gd name="T32" fmla="+- 0 6280 6249"/>
                            <a:gd name="T33" fmla="*/ T32 w 62"/>
                            <a:gd name="T34" fmla="+- 0 128 66"/>
                            <a:gd name="T35" fmla="*/ 128 h 62"/>
                            <a:gd name="T36" fmla="+- 0 6292 6249"/>
                            <a:gd name="T37" fmla="*/ T36 w 62"/>
                            <a:gd name="T38" fmla="+- 0 126 66"/>
                            <a:gd name="T39" fmla="*/ 126 h 62"/>
                            <a:gd name="T40" fmla="+- 0 6302 6249"/>
                            <a:gd name="T41" fmla="*/ T40 w 62"/>
                            <a:gd name="T42" fmla="+- 0 119 66"/>
                            <a:gd name="T43" fmla="*/ 119 h 62"/>
                            <a:gd name="T44" fmla="+- 0 6309 6249"/>
                            <a:gd name="T45" fmla="*/ T44 w 62"/>
                            <a:gd name="T46" fmla="+- 0 109 66"/>
                            <a:gd name="T47" fmla="*/ 109 h 62"/>
                            <a:gd name="T48" fmla="+- 0 6311 6249"/>
                            <a:gd name="T49" fmla="*/ T48 w 62"/>
                            <a:gd name="T50" fmla="+- 0 97 66"/>
                            <a:gd name="T51" fmla="*/ 97 h 62"/>
                            <a:gd name="T52" fmla="+- 0 6309 6249"/>
                            <a:gd name="T53" fmla="*/ T52 w 62"/>
                            <a:gd name="T54" fmla="+- 0 85 66"/>
                            <a:gd name="T55" fmla="*/ 85 h 62"/>
                            <a:gd name="T56" fmla="+- 0 6302 6249"/>
                            <a:gd name="T57" fmla="*/ T56 w 62"/>
                            <a:gd name="T58" fmla="+- 0 75 66"/>
                            <a:gd name="T59" fmla="*/ 75 h 62"/>
                            <a:gd name="T60" fmla="+- 0 6292 6249"/>
                            <a:gd name="T61" fmla="*/ T60 w 62"/>
                            <a:gd name="T62" fmla="+- 0 69 66"/>
                            <a:gd name="T63" fmla="*/ 69 h 62"/>
                            <a:gd name="T64" fmla="+- 0 6280 6249"/>
                            <a:gd name="T65" fmla="*/ T64 w 62"/>
                            <a:gd name="T66" fmla="+- 0 66 66"/>
                            <a:gd name="T67" fmla="*/ 66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3" y="19"/>
                              </a:lnTo>
                              <a:lnTo>
                                <a:pt x="0" y="31"/>
                              </a:lnTo>
                              <a:lnTo>
                                <a:pt x="3" y="43"/>
                              </a:lnTo>
                              <a:lnTo>
                                <a:pt x="9" y="53"/>
                              </a:lnTo>
                              <a:lnTo>
                                <a:pt x="19" y="60"/>
                              </a:lnTo>
                              <a:lnTo>
                                <a:pt x="31" y="62"/>
                              </a:lnTo>
                              <a:lnTo>
                                <a:pt x="43" y="60"/>
                              </a:lnTo>
                              <a:lnTo>
                                <a:pt x="53" y="53"/>
                              </a:lnTo>
                              <a:lnTo>
                                <a:pt x="60" y="43"/>
                              </a:lnTo>
                              <a:lnTo>
                                <a:pt x="62" y="31"/>
                              </a:lnTo>
                              <a:lnTo>
                                <a:pt x="60"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F7A32F" id="Freeform 66" o:spid="_x0000_s1026" style="position:absolute;margin-left:312.45pt;margin-top:3.3pt;width:3.1pt;height:3.1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" path="m31,l19,3,9,9,3,19,,31,3,43,9,53r10,7l31,62,43,60,53,53,60,43,62,31,60,19,53,9,43,3,31,xe" fillcolor="black" stroked="f">
                <v:path arrowok="t" o:connecttype="custom" o:connectlocs="19685,41910;12065,43815;5715,47625;1905,53975;0,61595;1905,69215;5715,75565;12065,80010;19685,81280;27305,80010;33655,75565;38100,69215;39370,61595;38100,53975;33655,47625;27305,43815;19685,41910" o:connectangles="0,0,0,0,0,0,0,0,0,0,0,0,0,0,0,0,0"/>
                <w10:wrap anchorx="page"/>
              </v:shape>
            </w:pict>
          </mc:Fallback>
        </mc:AlternateContent>
      </w:r>
      <w:r w:rsidR="0035437B">
        <w:rPr>
          <w:b/>
          <w:sz w:val="18"/>
        </w:rPr>
        <w:t>Fill out this page.</w:t>
      </w:r>
    </w:p>
    <w:p w14:paraId="07FC27FD" w14:textId="0CFCAE0C" w:rsidR="001A76BB" w:rsidRDefault="002F3FA2">
      <w:pPr>
        <w:pStyle w:val="BodyText"/>
        <w:spacing w:before="43" w:line="187" w:lineRule="exact"/>
        <w:ind w:left="552"/>
      </w:pPr>
      <w:r>
        <w:rPr>
          <w:noProof/>
        </w:rPr>
        <mc:AlternateContent>
          <mc:Choice Requires="wps">
            <w:drawing>
              <wp:anchor distT="0" distB="0" distL="114300" distR="114300" simplePos="0" relativeHeight="251331584" behindDoc="1" locked="0" layoutInCell="1" allowOverlap="1" wp14:anchorId="48D49C79" wp14:editId="42994519">
                <wp:simplePos x="0" y="0"/>
                <wp:positionH relativeFrom="page">
                  <wp:posOffset>3968115</wp:posOffset>
                </wp:positionH>
                <wp:positionV relativeFrom="paragraph">
                  <wp:posOffset>73025</wp:posOffset>
                </wp:positionV>
                <wp:extent cx="39370" cy="39370"/>
                <wp:effectExtent l="0" t="0" r="0" b="0"/>
                <wp:wrapNone/>
                <wp:docPr id="79"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6280 6249"/>
                            <a:gd name="T1" fmla="*/ T0 w 62"/>
                            <a:gd name="T2" fmla="+- 0 115 115"/>
                            <a:gd name="T3" fmla="*/ 115 h 62"/>
                            <a:gd name="T4" fmla="+- 0 6268 6249"/>
                            <a:gd name="T5" fmla="*/ T4 w 62"/>
                            <a:gd name="T6" fmla="+- 0 117 115"/>
                            <a:gd name="T7" fmla="*/ 117 h 62"/>
                            <a:gd name="T8" fmla="+- 0 6258 6249"/>
                            <a:gd name="T9" fmla="*/ T8 w 62"/>
                            <a:gd name="T10" fmla="+- 0 124 115"/>
                            <a:gd name="T11" fmla="*/ 124 h 62"/>
                            <a:gd name="T12" fmla="+- 0 6252 6249"/>
                            <a:gd name="T13" fmla="*/ T12 w 62"/>
                            <a:gd name="T14" fmla="+- 0 134 115"/>
                            <a:gd name="T15" fmla="*/ 134 h 62"/>
                            <a:gd name="T16" fmla="+- 0 6249 6249"/>
                            <a:gd name="T17" fmla="*/ T16 w 62"/>
                            <a:gd name="T18" fmla="+- 0 146 115"/>
                            <a:gd name="T19" fmla="*/ 146 h 62"/>
                            <a:gd name="T20" fmla="+- 0 6252 6249"/>
                            <a:gd name="T21" fmla="*/ T20 w 62"/>
                            <a:gd name="T22" fmla="+- 0 158 115"/>
                            <a:gd name="T23" fmla="*/ 158 h 62"/>
                            <a:gd name="T24" fmla="+- 0 6258 6249"/>
                            <a:gd name="T25" fmla="*/ T24 w 62"/>
                            <a:gd name="T26" fmla="+- 0 168 115"/>
                            <a:gd name="T27" fmla="*/ 168 h 62"/>
                            <a:gd name="T28" fmla="+- 0 6268 6249"/>
                            <a:gd name="T29" fmla="*/ T28 w 62"/>
                            <a:gd name="T30" fmla="+- 0 174 115"/>
                            <a:gd name="T31" fmla="*/ 174 h 62"/>
                            <a:gd name="T32" fmla="+- 0 6280 6249"/>
                            <a:gd name="T33" fmla="*/ T32 w 62"/>
                            <a:gd name="T34" fmla="+- 0 177 115"/>
                            <a:gd name="T35" fmla="*/ 177 h 62"/>
                            <a:gd name="T36" fmla="+- 0 6292 6249"/>
                            <a:gd name="T37" fmla="*/ T36 w 62"/>
                            <a:gd name="T38" fmla="+- 0 174 115"/>
                            <a:gd name="T39" fmla="*/ 174 h 62"/>
                            <a:gd name="T40" fmla="+- 0 6302 6249"/>
                            <a:gd name="T41" fmla="*/ T40 w 62"/>
                            <a:gd name="T42" fmla="+- 0 168 115"/>
                            <a:gd name="T43" fmla="*/ 168 h 62"/>
                            <a:gd name="T44" fmla="+- 0 6309 6249"/>
                            <a:gd name="T45" fmla="*/ T44 w 62"/>
                            <a:gd name="T46" fmla="+- 0 158 115"/>
                            <a:gd name="T47" fmla="*/ 158 h 62"/>
                            <a:gd name="T48" fmla="+- 0 6311 6249"/>
                            <a:gd name="T49" fmla="*/ T48 w 62"/>
                            <a:gd name="T50" fmla="+- 0 146 115"/>
                            <a:gd name="T51" fmla="*/ 146 h 62"/>
                            <a:gd name="T52" fmla="+- 0 6309 6249"/>
                            <a:gd name="T53" fmla="*/ T52 w 62"/>
                            <a:gd name="T54" fmla="+- 0 134 115"/>
                            <a:gd name="T55" fmla="*/ 134 h 62"/>
                            <a:gd name="T56" fmla="+- 0 6302 6249"/>
                            <a:gd name="T57" fmla="*/ T56 w 62"/>
                            <a:gd name="T58" fmla="+- 0 124 115"/>
                            <a:gd name="T59" fmla="*/ 124 h 62"/>
                            <a:gd name="T60" fmla="+- 0 6292 6249"/>
                            <a:gd name="T61" fmla="*/ T60 w 62"/>
                            <a:gd name="T62" fmla="+- 0 117 115"/>
                            <a:gd name="T63" fmla="*/ 117 h 62"/>
                            <a:gd name="T64" fmla="+- 0 6280 6249"/>
                            <a:gd name="T65" fmla="*/ T64 w 62"/>
                            <a:gd name="T66" fmla="+- 0 115 115"/>
                            <a:gd name="T67" fmla="*/ 11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2"/>
                              </a:lnTo>
                              <a:lnTo>
                                <a:pt x="9" y="9"/>
                              </a:lnTo>
                              <a:lnTo>
                                <a:pt x="3" y="19"/>
                              </a:lnTo>
                              <a:lnTo>
                                <a:pt x="0" y="31"/>
                              </a:lnTo>
                              <a:lnTo>
                                <a:pt x="3" y="43"/>
                              </a:lnTo>
                              <a:lnTo>
                                <a:pt x="9" y="53"/>
                              </a:lnTo>
                              <a:lnTo>
                                <a:pt x="19" y="59"/>
                              </a:lnTo>
                              <a:lnTo>
                                <a:pt x="31" y="62"/>
                              </a:lnTo>
                              <a:lnTo>
                                <a:pt x="43" y="59"/>
                              </a:lnTo>
                              <a:lnTo>
                                <a:pt x="53" y="53"/>
                              </a:lnTo>
                              <a:lnTo>
                                <a:pt x="60" y="43"/>
                              </a:lnTo>
                              <a:lnTo>
                                <a:pt x="62" y="31"/>
                              </a:lnTo>
                              <a:lnTo>
                                <a:pt x="60" y="19"/>
                              </a:lnTo>
                              <a:lnTo>
                                <a:pt x="53" y="9"/>
                              </a:lnTo>
                              <a:lnTo>
                                <a:pt x="43" y="2"/>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AB8C4" id="Freeform 65" o:spid="_x0000_s1026" style="position:absolute;margin-left:312.45pt;margin-top:5.75pt;width:3.1pt;height:3.1pt;z-index:-25198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" path="m31,l19,2,9,9,3,19,,31,3,43,9,53r10,6l31,62,43,59,53,53,60,43,62,31,60,19,53,9,43,2,31,xe" fillcolor="black" stroked="f">
                <v:path arrowok="t" o:connecttype="custom" o:connectlocs="19685,73025;12065,74295;5715,78740;1905,85090;0,92710;1905,100330;5715,106680;12065,110490;19685,112395;27305,110490;33655,106680;38100,100330;39370,92710;38100,85090;33655,78740;27305,74295;19685,73025" o:connectangles="0,0,0,0,0,0,0,0,0,0,0,0,0,0,0,0,0"/>
                <w10:wrap anchorx="page"/>
              </v:shape>
            </w:pict>
          </mc:Fallback>
        </mc:AlternateContent>
      </w:r>
      <w:r>
        <w:rPr>
          <w:noProof/>
        </w:rPr>
        <mc:AlternateContent>
          <mc:Choice Requires="wps">
            <w:drawing>
              <wp:anchor distT="0" distB="0" distL="114300" distR="114300" simplePos="0" relativeHeight="251341824" behindDoc="1" locked="0" layoutInCell="1" allowOverlap="1" wp14:anchorId="1F83B403" wp14:editId="4AC42BE6">
                <wp:simplePos x="0" y="0"/>
                <wp:positionH relativeFrom="page">
                  <wp:posOffset>2717800</wp:posOffset>
                </wp:positionH>
                <wp:positionV relativeFrom="paragraph">
                  <wp:posOffset>24130</wp:posOffset>
                </wp:positionV>
                <wp:extent cx="2337435" cy="1021715"/>
                <wp:effectExtent l="0" t="0" r="0" b="0"/>
                <wp:wrapNone/>
                <wp:docPr id="7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E6836" w14:textId="77777777" w:rsidR="001A76BB" w:rsidRDefault="0035437B">
                            <w:pPr>
                              <w:spacing w:line="1609" w:lineRule="exact"/>
                              <w:rPr>
                                <w:b/>
                                <w:sz w:val="144"/>
                              </w:rPr>
                            </w:pPr>
                            <w:r>
                              <w:rPr>
                                <w:b/>
                                <w:color w:val="C0C0C0"/>
                                <w:sz w:val="144"/>
                              </w:rPr>
                              <w:t>TEST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3B403" id="Text Box 64" o:spid="_x0000_s1031" type="#_x0000_t202" style="position:absolute;left:0;text-align:left;margin-left:214pt;margin-top:1.9pt;width:184.05pt;height:80.45pt;z-index:-25197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i4sgIAALM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" filled="f" stroked="f">
                <v:textbox inset="0,0,0,0">
                  <w:txbxContent>
                    <w:p w14:paraId="698E6836" w14:textId="77777777" w:rsidR="001A76BB" w:rsidRDefault="0035437B">
                      <w:pPr>
                        <w:spacing w:line="1609" w:lineRule="exact"/>
                        <w:rPr>
                          <w:b/>
                          <w:sz w:val="144"/>
                        </w:rPr>
                      </w:pPr>
                      <w:r>
                        <w:rPr>
                          <w:b/>
                          <w:color w:val="C0C0C0"/>
                          <w:sz w:val="144"/>
                        </w:rPr>
                        <w:t>TEST</w:t>
                      </w:r>
                    </w:p>
                  </w:txbxContent>
                </v:textbox>
                <w10:wrap anchorx="page"/>
              </v:shape>
            </w:pict>
          </mc:Fallback>
        </mc:AlternateContent>
      </w:r>
      <w:r w:rsidR="0035437B">
        <w:t>Make a copy of the front and back of this page for your records. If</w:t>
      </w:r>
    </w:p>
    <w:p w14:paraId="6F96BFD7" w14:textId="77777777" w:rsidR="001A76BB" w:rsidRDefault="001A76BB">
      <w:pPr>
        <w:spacing w:line="187" w:lineRule="exact"/>
        <w:sectPr w:rsidR="001A76BB">
          <w:footerReference w:type="default" r:id="rId11"/>
          <w:pgSz w:w="12240" w:h="15840"/>
          <w:pgMar w:top="300" w:right="240" w:bottom="500" w:left="320" w:header="0" w:footer="308" w:gutter="0"/>
          <w:cols w:num="2" w:space="720" w:equalWidth="0">
            <w:col w:w="5360" w:space="396"/>
            <w:col w:w="5924"/>
          </w:cols>
        </w:sectPr>
      </w:pPr>
    </w:p>
    <w:p w14:paraId="054A9E62" w14:textId="50365082" w:rsidR="001A76BB" w:rsidRDefault="002F3FA2">
      <w:pPr>
        <w:pStyle w:val="Heading4"/>
        <w:spacing w:line="235" w:lineRule="auto"/>
        <w:ind w:left="201" w:right="313"/>
        <w:jc w:val="both"/>
      </w:pPr>
      <w:r>
        <w:rPr>
          <w:noProof/>
        </w:rPr>
        <mc:AlternateContent>
          <mc:Choice Requires="wps">
            <w:drawing>
              <wp:anchor distT="0" distB="0" distL="114300" distR="114300" simplePos="0" relativeHeight="251332608" behindDoc="1" locked="0" layoutInCell="1" allowOverlap="1" wp14:anchorId="1A9D99B4" wp14:editId="5883B7FD">
                <wp:simplePos x="0" y="0"/>
                <wp:positionH relativeFrom="page">
                  <wp:posOffset>3968115</wp:posOffset>
                </wp:positionH>
                <wp:positionV relativeFrom="paragraph">
                  <wp:posOffset>255270</wp:posOffset>
                </wp:positionV>
                <wp:extent cx="39370" cy="39370"/>
                <wp:effectExtent l="0" t="0" r="0" b="0"/>
                <wp:wrapNone/>
                <wp:docPr id="77"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6280 6249"/>
                            <a:gd name="T1" fmla="*/ T0 w 62"/>
                            <a:gd name="T2" fmla="+- 0 402 402"/>
                            <a:gd name="T3" fmla="*/ 402 h 62"/>
                            <a:gd name="T4" fmla="+- 0 6268 6249"/>
                            <a:gd name="T5" fmla="*/ T4 w 62"/>
                            <a:gd name="T6" fmla="+- 0 404 402"/>
                            <a:gd name="T7" fmla="*/ 404 h 62"/>
                            <a:gd name="T8" fmla="+- 0 6258 6249"/>
                            <a:gd name="T9" fmla="*/ T8 w 62"/>
                            <a:gd name="T10" fmla="+- 0 411 402"/>
                            <a:gd name="T11" fmla="*/ 411 h 62"/>
                            <a:gd name="T12" fmla="+- 0 6252 6249"/>
                            <a:gd name="T13" fmla="*/ T12 w 62"/>
                            <a:gd name="T14" fmla="+- 0 421 402"/>
                            <a:gd name="T15" fmla="*/ 421 h 62"/>
                            <a:gd name="T16" fmla="+- 0 6249 6249"/>
                            <a:gd name="T17" fmla="*/ T16 w 62"/>
                            <a:gd name="T18" fmla="+- 0 433 402"/>
                            <a:gd name="T19" fmla="*/ 433 h 62"/>
                            <a:gd name="T20" fmla="+- 0 6252 6249"/>
                            <a:gd name="T21" fmla="*/ T20 w 62"/>
                            <a:gd name="T22" fmla="+- 0 445 402"/>
                            <a:gd name="T23" fmla="*/ 445 h 62"/>
                            <a:gd name="T24" fmla="+- 0 6258 6249"/>
                            <a:gd name="T25" fmla="*/ T24 w 62"/>
                            <a:gd name="T26" fmla="+- 0 455 402"/>
                            <a:gd name="T27" fmla="*/ 455 h 62"/>
                            <a:gd name="T28" fmla="+- 0 6268 6249"/>
                            <a:gd name="T29" fmla="*/ T28 w 62"/>
                            <a:gd name="T30" fmla="+- 0 461 402"/>
                            <a:gd name="T31" fmla="*/ 461 h 62"/>
                            <a:gd name="T32" fmla="+- 0 6280 6249"/>
                            <a:gd name="T33" fmla="*/ T32 w 62"/>
                            <a:gd name="T34" fmla="+- 0 464 402"/>
                            <a:gd name="T35" fmla="*/ 464 h 62"/>
                            <a:gd name="T36" fmla="+- 0 6292 6249"/>
                            <a:gd name="T37" fmla="*/ T36 w 62"/>
                            <a:gd name="T38" fmla="+- 0 461 402"/>
                            <a:gd name="T39" fmla="*/ 461 h 62"/>
                            <a:gd name="T40" fmla="+- 0 6302 6249"/>
                            <a:gd name="T41" fmla="*/ T40 w 62"/>
                            <a:gd name="T42" fmla="+- 0 455 402"/>
                            <a:gd name="T43" fmla="*/ 455 h 62"/>
                            <a:gd name="T44" fmla="+- 0 6309 6249"/>
                            <a:gd name="T45" fmla="*/ T44 w 62"/>
                            <a:gd name="T46" fmla="+- 0 445 402"/>
                            <a:gd name="T47" fmla="*/ 445 h 62"/>
                            <a:gd name="T48" fmla="+- 0 6311 6249"/>
                            <a:gd name="T49" fmla="*/ T48 w 62"/>
                            <a:gd name="T50" fmla="+- 0 433 402"/>
                            <a:gd name="T51" fmla="*/ 433 h 62"/>
                            <a:gd name="T52" fmla="+- 0 6309 6249"/>
                            <a:gd name="T53" fmla="*/ T52 w 62"/>
                            <a:gd name="T54" fmla="+- 0 421 402"/>
                            <a:gd name="T55" fmla="*/ 421 h 62"/>
                            <a:gd name="T56" fmla="+- 0 6302 6249"/>
                            <a:gd name="T57" fmla="*/ T56 w 62"/>
                            <a:gd name="T58" fmla="+- 0 411 402"/>
                            <a:gd name="T59" fmla="*/ 411 h 62"/>
                            <a:gd name="T60" fmla="+- 0 6292 6249"/>
                            <a:gd name="T61" fmla="*/ T60 w 62"/>
                            <a:gd name="T62" fmla="+- 0 404 402"/>
                            <a:gd name="T63" fmla="*/ 404 h 62"/>
                            <a:gd name="T64" fmla="+- 0 6280 6249"/>
                            <a:gd name="T65" fmla="*/ T64 w 62"/>
                            <a:gd name="T66" fmla="+- 0 402 402"/>
                            <a:gd name="T67" fmla="*/ 402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2"/>
                              </a:lnTo>
                              <a:lnTo>
                                <a:pt x="9" y="9"/>
                              </a:lnTo>
                              <a:lnTo>
                                <a:pt x="3" y="19"/>
                              </a:lnTo>
                              <a:lnTo>
                                <a:pt x="0" y="31"/>
                              </a:lnTo>
                              <a:lnTo>
                                <a:pt x="3" y="43"/>
                              </a:lnTo>
                              <a:lnTo>
                                <a:pt x="9" y="53"/>
                              </a:lnTo>
                              <a:lnTo>
                                <a:pt x="19" y="59"/>
                              </a:lnTo>
                              <a:lnTo>
                                <a:pt x="31" y="62"/>
                              </a:lnTo>
                              <a:lnTo>
                                <a:pt x="43" y="59"/>
                              </a:lnTo>
                              <a:lnTo>
                                <a:pt x="53" y="53"/>
                              </a:lnTo>
                              <a:lnTo>
                                <a:pt x="60" y="43"/>
                              </a:lnTo>
                              <a:lnTo>
                                <a:pt x="62" y="31"/>
                              </a:lnTo>
                              <a:lnTo>
                                <a:pt x="60" y="19"/>
                              </a:lnTo>
                              <a:lnTo>
                                <a:pt x="53" y="9"/>
                              </a:lnTo>
                              <a:lnTo>
                                <a:pt x="43" y="2"/>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8ED34" id="Freeform 63" o:spid="_x0000_s1026" style="position:absolute;margin-left:312.45pt;margin-top:20.1pt;width:3.1pt;height:3.1pt;z-index:-25198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" path="m31,l19,2,9,9,3,19,,31,3,43,9,53r10,6l31,62,43,59,53,53,60,43,62,31,60,19,53,9,43,2,31,xe" fillcolor="black" stroked="f">
                <v:path arrowok="t" o:connecttype="custom" o:connectlocs="19685,255270;12065,256540;5715,260985;1905,267335;0,274955;1905,282575;5715,288925;12065,292735;19685,294640;27305,292735;33655,288925;38100,282575;39370,274955;38100,267335;33655,260985;27305,256540;19685,255270" o:connectangles="0,0,0,0,0,0,0,0,0,0,0,0,0,0,0,0,0"/>
                <w10:wrap anchorx="page"/>
              </v:shape>
            </w:pict>
          </mc:Fallback>
        </mc:AlternateContent>
      </w:r>
      <w:r w:rsidR="0035437B">
        <w:t>or mailed you this notice. If you have good cause as to why you were not able to file for a hearing within the 90 days, you may still file for a hearing. If you provide good cause, a hearing may still be scheduled.</w:t>
      </w:r>
    </w:p>
    <w:p w14:paraId="1AAAD212" w14:textId="7FED5C25" w:rsidR="001A76BB" w:rsidRDefault="002F3FA2">
      <w:pPr>
        <w:spacing w:before="88" w:line="261" w:lineRule="auto"/>
        <w:ind w:left="183" w:right="38"/>
        <w:jc w:val="both"/>
        <w:rPr>
          <w:b/>
          <w:sz w:val="18"/>
        </w:rPr>
      </w:pPr>
      <w:r>
        <w:rPr>
          <w:noProof/>
        </w:rPr>
        <mc:AlternateContent>
          <mc:Choice Requires="wps">
            <w:drawing>
              <wp:anchor distT="0" distB="0" distL="114300" distR="114300" simplePos="0" relativeHeight="251317248" behindDoc="1" locked="0" layoutInCell="1" allowOverlap="1" wp14:anchorId="2B1E543A" wp14:editId="35079BB6">
                <wp:simplePos x="0" y="0"/>
                <wp:positionH relativeFrom="page">
                  <wp:posOffset>1602740</wp:posOffset>
                </wp:positionH>
                <wp:positionV relativeFrom="paragraph">
                  <wp:posOffset>173355</wp:posOffset>
                </wp:positionV>
                <wp:extent cx="349250" cy="0"/>
                <wp:effectExtent l="0" t="0" r="0" b="0"/>
                <wp:wrapNone/>
                <wp:docPr id="7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38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05B46" id="Line 62" o:spid="_x0000_s1026" style="position:absolute;z-index:-251999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6.2pt,13.65pt" to="153.7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6HnHQ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" strokeweight=".1069mm">
                <w10:wrap anchorx="page"/>
              </v:line>
            </w:pict>
          </mc:Fallback>
        </mc:AlternateContent>
      </w:r>
      <w:r w:rsidR="0035437B">
        <w:rPr>
          <w:b/>
          <w:sz w:val="18"/>
        </w:rPr>
        <w:t>If you ask for a hearing before an action on Cash Aid, Medi-Cal, CalFresh, or Child Care takes place:</w:t>
      </w:r>
    </w:p>
    <w:p w14:paraId="2649C66C" w14:textId="21817F80" w:rsidR="001A76BB" w:rsidRDefault="002F3FA2">
      <w:pPr>
        <w:pStyle w:val="BodyText"/>
        <w:spacing w:before="149" w:line="36" w:lineRule="exact"/>
        <w:ind w:left="308"/>
      </w:pPr>
      <w:r>
        <w:rPr>
          <w:noProof/>
        </w:rPr>
        <mc:AlternateContent>
          <mc:Choice Requires="wps">
            <w:drawing>
              <wp:anchor distT="0" distB="0" distL="114300" distR="114300" simplePos="0" relativeHeight="251337728" behindDoc="1" locked="0" layoutInCell="1" allowOverlap="1" wp14:anchorId="4591F3A3" wp14:editId="6F9425F8">
                <wp:simplePos x="0" y="0"/>
                <wp:positionH relativeFrom="page">
                  <wp:posOffset>4215765</wp:posOffset>
                </wp:positionH>
                <wp:positionV relativeFrom="paragraph">
                  <wp:posOffset>245745</wp:posOffset>
                </wp:positionV>
                <wp:extent cx="171450" cy="128270"/>
                <wp:effectExtent l="0" t="0" r="0" b="0"/>
                <wp:wrapNone/>
                <wp:docPr id="75"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03931" w14:textId="77777777" w:rsidR="001A76BB" w:rsidRDefault="0035437B">
                            <w:pPr>
                              <w:spacing w:line="201" w:lineRule="exact"/>
                              <w:rPr>
                                <w:b/>
                                <w:sz w:val="18"/>
                              </w:rPr>
                            </w:pPr>
                            <w:r>
                              <w:rPr>
                                <w:b/>
                                <w:sz w:val="18"/>
                              </w:rPr>
                              <w: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1F3A3" id="Text Box 61" o:spid="_x0000_s1032" type="#_x0000_t202" style="position:absolute;left:0;text-align:left;margin-left:331.95pt;margin-top:19.35pt;width:13.5pt;height:10.1pt;z-index:-25197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" filled="f" stroked="f">
                <v:textbox inset="0,0,0,0">
                  <w:txbxContent>
                    <w:p w14:paraId="2B003931" w14:textId="77777777" w:rsidR="001A76BB" w:rsidRDefault="0035437B">
                      <w:pPr>
                        <w:spacing w:line="201" w:lineRule="exact"/>
                        <w:rPr>
                          <w:b/>
                          <w:sz w:val="18"/>
                        </w:rPr>
                      </w:pPr>
                      <w:r>
                        <w:rPr>
                          <w:b/>
                          <w:sz w:val="18"/>
                        </w:rPr>
                        <w:t>OR</w:t>
                      </w:r>
                    </w:p>
                  </w:txbxContent>
                </v:textbox>
                <w10:wrap anchorx="page"/>
              </v:shape>
            </w:pict>
          </mc:Fallback>
        </mc:AlternateContent>
      </w:r>
      <w:r w:rsidR="0035437B">
        <w:t>Your Cash Aid or Medi-Cal will stay the same while you wait for a</w:t>
      </w:r>
    </w:p>
    <w:p w14:paraId="774DD474" w14:textId="77777777" w:rsidR="001A76BB" w:rsidRDefault="001A76BB">
      <w:pPr>
        <w:pStyle w:val="BodyText"/>
        <w:spacing w:before="2"/>
        <w:rPr>
          <w:sz w:val="3"/>
        </w:rPr>
      </w:pPr>
    </w:p>
    <w:p w14:paraId="7FDC6152" w14:textId="54C925E7" w:rsidR="001A76BB" w:rsidRDefault="002F3FA2">
      <w:pPr>
        <w:pStyle w:val="BodyText"/>
        <w:spacing w:line="62" w:lineRule="exact"/>
        <w:ind w:left="120"/>
        <w:rPr>
          <w:sz w:val="6"/>
        </w:rPr>
      </w:pPr>
      <w:r>
        <w:rPr>
          <w:noProof/>
          <w:sz w:val="6"/>
        </w:rPr>
        <mc:AlternateContent>
          <mc:Choice Requires="wpg">
            <w:drawing>
              <wp:inline distT="0" distB="0" distL="0" distR="0" wp14:anchorId="0B3C8165" wp14:editId="57939BB4">
                <wp:extent cx="39370" cy="39370"/>
                <wp:effectExtent l="3175" t="1270" r="5080" b="6985"/>
                <wp:docPr id="73"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39370"/>
                          <a:chOff x="0" y="0"/>
                          <a:chExt cx="62" cy="62"/>
                        </a:xfrm>
                      </wpg:grpSpPr>
                      <wps:wsp>
                        <wps:cNvPr id="74" name="Freeform 60"/>
                        <wps:cNvSpPr>
                          <a:spLocks/>
                        </wps:cNvSpPr>
                        <wps:spPr bwMode="auto">
                          <a:xfrm>
                            <a:off x="0" y="0"/>
                            <a:ext cx="62" cy="62"/>
                          </a:xfrm>
                          <a:custGeom>
                            <a:avLst/>
                            <a:gdLst>
                              <a:gd name="T0" fmla="*/ 31 w 62"/>
                              <a:gd name="T1" fmla="*/ 0 h 62"/>
                              <a:gd name="T2" fmla="*/ 19 w 62"/>
                              <a:gd name="T3" fmla="*/ 2 h 62"/>
                              <a:gd name="T4" fmla="*/ 9 w 62"/>
                              <a:gd name="T5" fmla="*/ 9 h 62"/>
                              <a:gd name="T6" fmla="*/ 2 w 62"/>
                              <a:gd name="T7" fmla="*/ 19 h 62"/>
                              <a:gd name="T8" fmla="*/ 0 w 62"/>
                              <a:gd name="T9" fmla="*/ 31 h 62"/>
                              <a:gd name="T10" fmla="*/ 2 w 62"/>
                              <a:gd name="T11" fmla="*/ 43 h 62"/>
                              <a:gd name="T12" fmla="*/ 9 w 62"/>
                              <a:gd name="T13" fmla="*/ 53 h 62"/>
                              <a:gd name="T14" fmla="*/ 19 w 62"/>
                              <a:gd name="T15" fmla="*/ 60 h 62"/>
                              <a:gd name="T16" fmla="*/ 31 w 62"/>
                              <a:gd name="T17" fmla="*/ 62 h 62"/>
                              <a:gd name="T18" fmla="*/ 43 w 62"/>
                              <a:gd name="T19" fmla="*/ 60 h 62"/>
                              <a:gd name="T20" fmla="*/ 53 w 62"/>
                              <a:gd name="T21" fmla="*/ 53 h 62"/>
                              <a:gd name="T22" fmla="*/ 60 w 62"/>
                              <a:gd name="T23" fmla="*/ 43 h 62"/>
                              <a:gd name="T24" fmla="*/ 62 w 62"/>
                              <a:gd name="T25" fmla="*/ 31 h 62"/>
                              <a:gd name="T26" fmla="*/ 60 w 62"/>
                              <a:gd name="T27" fmla="*/ 19 h 62"/>
                              <a:gd name="T28" fmla="*/ 53 w 62"/>
                              <a:gd name="T29" fmla="*/ 9 h 62"/>
                              <a:gd name="T30" fmla="*/ 43 w 62"/>
                              <a:gd name="T31" fmla="*/ 2 h 62"/>
                              <a:gd name="T32" fmla="*/ 31 w 62"/>
                              <a:gd name="T33"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62">
                                <a:moveTo>
                                  <a:pt x="31" y="0"/>
                                </a:moveTo>
                                <a:lnTo>
                                  <a:pt x="19" y="2"/>
                                </a:lnTo>
                                <a:lnTo>
                                  <a:pt x="9" y="9"/>
                                </a:lnTo>
                                <a:lnTo>
                                  <a:pt x="2" y="19"/>
                                </a:lnTo>
                                <a:lnTo>
                                  <a:pt x="0" y="31"/>
                                </a:lnTo>
                                <a:lnTo>
                                  <a:pt x="2" y="43"/>
                                </a:lnTo>
                                <a:lnTo>
                                  <a:pt x="9" y="53"/>
                                </a:lnTo>
                                <a:lnTo>
                                  <a:pt x="19" y="60"/>
                                </a:lnTo>
                                <a:lnTo>
                                  <a:pt x="31" y="62"/>
                                </a:lnTo>
                                <a:lnTo>
                                  <a:pt x="43" y="60"/>
                                </a:lnTo>
                                <a:lnTo>
                                  <a:pt x="53" y="53"/>
                                </a:lnTo>
                                <a:lnTo>
                                  <a:pt x="60" y="43"/>
                                </a:lnTo>
                                <a:lnTo>
                                  <a:pt x="62" y="31"/>
                                </a:lnTo>
                                <a:lnTo>
                                  <a:pt x="60" y="19"/>
                                </a:lnTo>
                                <a:lnTo>
                                  <a:pt x="53" y="9"/>
                                </a:lnTo>
                                <a:lnTo>
                                  <a:pt x="43" y="2"/>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9335A78" id="Group 59" o:spid="_x0000_s1026" style="width:3.1pt;height:3.1pt;mso-position-horizontal-relative:char;mso-position-vertical-relative:line"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">
                <v:shape id="Freeform 60" o:spid="_x0000_s1027" style="position:absolute;width:62;height:62;visibility:visible;mso-wrap-style:square;v-text-anchor:top" coordsize="6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" path="m31,l19,2,9,9,2,19,,31,2,43,9,53r10,7l31,62,43,60,53,53,60,43,62,31,60,19,53,9,43,2,31,xe" fillcolor="black" stroked="f">
                  <v:path arrowok="t" o:connecttype="custom" o:connectlocs="31,0;19,2;9,9;2,19;0,31;2,43;9,53;19,60;31,62;43,60;53,53;60,43;62,31;60,19;53,9;43,2;31,0" o:connectangles="0,0,0,0,0,0,0,0,0,0,0,0,0,0,0,0,0"/>
                </v:shape>
                <w10:anchorlock/>
              </v:group>
            </w:pict>
          </mc:Fallback>
        </mc:AlternateContent>
      </w:r>
    </w:p>
    <w:p w14:paraId="448E784E" w14:textId="77777777" w:rsidR="001A76BB" w:rsidRDefault="0035437B">
      <w:pPr>
        <w:pStyle w:val="BodyText"/>
        <w:spacing w:before="5"/>
        <w:ind w:left="183"/>
      </w:pPr>
      <w:r>
        <w:br w:type="column"/>
      </w:r>
      <w:r>
        <w:t>you ask, your worker will get you a copy of this page.</w:t>
      </w:r>
    </w:p>
    <w:p w14:paraId="28AA295F" w14:textId="77777777" w:rsidR="001A76BB" w:rsidRDefault="0035437B">
      <w:pPr>
        <w:pStyle w:val="Heading4"/>
        <w:spacing w:before="104"/>
        <w:ind w:left="183"/>
      </w:pPr>
      <w:r>
        <w:t>Send or take this page to:</w:t>
      </w:r>
    </w:p>
    <w:p w14:paraId="2301DD9B" w14:textId="77777777" w:rsidR="001A76BB" w:rsidRDefault="001A76BB">
      <w:pPr>
        <w:sectPr w:rsidR="001A76BB">
          <w:type w:val="continuous"/>
          <w:pgSz w:w="12240" w:h="15840"/>
          <w:pgMar w:top="0" w:right="240" w:bottom="500" w:left="320" w:header="720" w:footer="720" w:gutter="0"/>
          <w:cols w:num="2" w:space="720" w:equalWidth="0">
            <w:col w:w="5635" w:space="490"/>
            <w:col w:w="5555"/>
          </w:cols>
        </w:sectPr>
      </w:pPr>
    </w:p>
    <w:p w14:paraId="199F50B6" w14:textId="77777777" w:rsidR="001A76BB" w:rsidRDefault="0035437B">
      <w:pPr>
        <w:pStyle w:val="BodyText"/>
        <w:spacing w:before="86"/>
        <w:ind w:left="308"/>
      </w:pPr>
      <w:r>
        <w:t>hearing.</w:t>
      </w:r>
    </w:p>
    <w:p w14:paraId="0FE821F3" w14:textId="77777777" w:rsidR="001A76BB" w:rsidRDefault="001A76BB">
      <w:pPr>
        <w:pStyle w:val="BodyText"/>
        <w:rPr>
          <w:sz w:val="9"/>
        </w:rPr>
      </w:pPr>
    </w:p>
    <w:p w14:paraId="576B13DC" w14:textId="2FF4924D" w:rsidR="001A76BB" w:rsidRDefault="002F3FA2">
      <w:pPr>
        <w:pStyle w:val="BodyText"/>
        <w:spacing w:line="62" w:lineRule="exact"/>
        <w:ind w:left="120"/>
        <w:rPr>
          <w:sz w:val="6"/>
        </w:rPr>
      </w:pPr>
      <w:r>
        <w:rPr>
          <w:noProof/>
          <w:sz w:val="6"/>
        </w:rPr>
        <mc:AlternateContent>
          <mc:Choice Requires="wpg">
            <w:drawing>
              <wp:inline distT="0" distB="0" distL="0" distR="0" wp14:anchorId="53368458" wp14:editId="6A829E02">
                <wp:extent cx="39370" cy="39370"/>
                <wp:effectExtent l="3175" t="6985" r="5080" b="1270"/>
                <wp:docPr id="7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39370"/>
                          <a:chOff x="0" y="0"/>
                          <a:chExt cx="62" cy="62"/>
                        </a:xfrm>
                      </wpg:grpSpPr>
                      <wps:wsp>
                        <wps:cNvPr id="72" name="Freeform 58"/>
                        <wps:cNvSpPr>
                          <a:spLocks/>
                        </wps:cNvSpPr>
                        <wps:spPr bwMode="auto">
                          <a:xfrm>
                            <a:off x="0" y="0"/>
                            <a:ext cx="62" cy="62"/>
                          </a:xfrm>
                          <a:custGeom>
                            <a:avLst/>
                            <a:gdLst>
                              <a:gd name="T0" fmla="*/ 31 w 62"/>
                              <a:gd name="T1" fmla="*/ 0 h 62"/>
                              <a:gd name="T2" fmla="*/ 19 w 62"/>
                              <a:gd name="T3" fmla="*/ 2 h 62"/>
                              <a:gd name="T4" fmla="*/ 9 w 62"/>
                              <a:gd name="T5" fmla="*/ 9 h 62"/>
                              <a:gd name="T6" fmla="*/ 2 w 62"/>
                              <a:gd name="T7" fmla="*/ 19 h 62"/>
                              <a:gd name="T8" fmla="*/ 0 w 62"/>
                              <a:gd name="T9" fmla="*/ 31 h 62"/>
                              <a:gd name="T10" fmla="*/ 2 w 62"/>
                              <a:gd name="T11" fmla="*/ 43 h 62"/>
                              <a:gd name="T12" fmla="*/ 9 w 62"/>
                              <a:gd name="T13" fmla="*/ 53 h 62"/>
                              <a:gd name="T14" fmla="*/ 19 w 62"/>
                              <a:gd name="T15" fmla="*/ 60 h 62"/>
                              <a:gd name="T16" fmla="*/ 31 w 62"/>
                              <a:gd name="T17" fmla="*/ 62 h 62"/>
                              <a:gd name="T18" fmla="*/ 43 w 62"/>
                              <a:gd name="T19" fmla="*/ 60 h 62"/>
                              <a:gd name="T20" fmla="*/ 53 w 62"/>
                              <a:gd name="T21" fmla="*/ 53 h 62"/>
                              <a:gd name="T22" fmla="*/ 60 w 62"/>
                              <a:gd name="T23" fmla="*/ 43 h 62"/>
                              <a:gd name="T24" fmla="*/ 62 w 62"/>
                              <a:gd name="T25" fmla="*/ 31 h 62"/>
                              <a:gd name="T26" fmla="*/ 60 w 62"/>
                              <a:gd name="T27" fmla="*/ 19 h 62"/>
                              <a:gd name="T28" fmla="*/ 53 w 62"/>
                              <a:gd name="T29" fmla="*/ 9 h 62"/>
                              <a:gd name="T30" fmla="*/ 43 w 62"/>
                              <a:gd name="T31" fmla="*/ 2 h 62"/>
                              <a:gd name="T32" fmla="*/ 31 w 62"/>
                              <a:gd name="T33"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62">
                                <a:moveTo>
                                  <a:pt x="31" y="0"/>
                                </a:moveTo>
                                <a:lnTo>
                                  <a:pt x="19" y="2"/>
                                </a:lnTo>
                                <a:lnTo>
                                  <a:pt x="9" y="9"/>
                                </a:lnTo>
                                <a:lnTo>
                                  <a:pt x="2" y="19"/>
                                </a:lnTo>
                                <a:lnTo>
                                  <a:pt x="0" y="31"/>
                                </a:lnTo>
                                <a:lnTo>
                                  <a:pt x="2" y="43"/>
                                </a:lnTo>
                                <a:lnTo>
                                  <a:pt x="9" y="53"/>
                                </a:lnTo>
                                <a:lnTo>
                                  <a:pt x="19" y="60"/>
                                </a:lnTo>
                                <a:lnTo>
                                  <a:pt x="31" y="62"/>
                                </a:lnTo>
                                <a:lnTo>
                                  <a:pt x="43" y="60"/>
                                </a:lnTo>
                                <a:lnTo>
                                  <a:pt x="53" y="53"/>
                                </a:lnTo>
                                <a:lnTo>
                                  <a:pt x="60" y="43"/>
                                </a:lnTo>
                                <a:lnTo>
                                  <a:pt x="62" y="31"/>
                                </a:lnTo>
                                <a:lnTo>
                                  <a:pt x="60" y="19"/>
                                </a:lnTo>
                                <a:lnTo>
                                  <a:pt x="53" y="9"/>
                                </a:lnTo>
                                <a:lnTo>
                                  <a:pt x="43" y="2"/>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D5F6BDA" id="Group 57" o:spid="_x0000_s1026" style="width:3.1pt;height:3.1pt;mso-position-horizontal-relative:char;mso-position-vertical-relative:line"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">
                <v:shape id="Freeform 58" o:spid="_x0000_s1027" style="position:absolute;width:62;height:62;visibility:visible;mso-wrap-style:square;v-text-anchor:top" coordsize="6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" path="m31,l19,2,9,9,2,19,,31,2,43,9,53r10,7l31,62,43,60,53,53,60,43,62,31,60,19,53,9,43,2,31,xe" fillcolor="black" stroked="f">
                  <v:path arrowok="t" o:connecttype="custom" o:connectlocs="31,0;19,2;9,9;2,19;0,31;2,43;9,53;19,60;31,62;43,60;53,53;60,43;62,31;60,19;53,9;43,2;31,0" o:connectangles="0,0,0,0,0,0,0,0,0,0,0,0,0,0,0,0,0"/>
                </v:shape>
                <w10:anchorlock/>
              </v:group>
            </w:pict>
          </mc:Fallback>
        </mc:AlternateContent>
      </w:r>
    </w:p>
    <w:p w14:paraId="41E5BBAF" w14:textId="69DDE716" w:rsidR="001A76BB" w:rsidRDefault="002F3FA2">
      <w:pPr>
        <w:pStyle w:val="BodyText"/>
        <w:spacing w:before="10"/>
        <w:rPr>
          <w:sz w:val="28"/>
        </w:rPr>
      </w:pPr>
      <w:r>
        <w:rPr>
          <w:noProof/>
        </w:rPr>
        <mc:AlternateContent>
          <mc:Choice Requires="wps">
            <w:drawing>
              <wp:anchor distT="0" distB="0" distL="0" distR="0" simplePos="0" relativeHeight="251681792" behindDoc="1" locked="0" layoutInCell="1" allowOverlap="1" wp14:anchorId="627DBCC4" wp14:editId="386A8786">
                <wp:simplePos x="0" y="0"/>
                <wp:positionH relativeFrom="page">
                  <wp:posOffset>280035</wp:posOffset>
                </wp:positionH>
                <wp:positionV relativeFrom="paragraph">
                  <wp:posOffset>235585</wp:posOffset>
                </wp:positionV>
                <wp:extent cx="39370" cy="39370"/>
                <wp:effectExtent l="0" t="0" r="0" b="0"/>
                <wp:wrapTopAndBottom/>
                <wp:docPr id="70"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472 441"/>
                            <a:gd name="T1" fmla="*/ T0 w 62"/>
                            <a:gd name="T2" fmla="+- 0 371 371"/>
                            <a:gd name="T3" fmla="*/ 371 h 62"/>
                            <a:gd name="T4" fmla="+- 0 460 441"/>
                            <a:gd name="T5" fmla="*/ T4 w 62"/>
                            <a:gd name="T6" fmla="+- 0 374 371"/>
                            <a:gd name="T7" fmla="*/ 374 h 62"/>
                            <a:gd name="T8" fmla="+- 0 450 441"/>
                            <a:gd name="T9" fmla="*/ T8 w 62"/>
                            <a:gd name="T10" fmla="+- 0 380 371"/>
                            <a:gd name="T11" fmla="*/ 380 h 62"/>
                            <a:gd name="T12" fmla="+- 0 443 441"/>
                            <a:gd name="T13" fmla="*/ T12 w 62"/>
                            <a:gd name="T14" fmla="+- 0 390 371"/>
                            <a:gd name="T15" fmla="*/ 390 h 62"/>
                            <a:gd name="T16" fmla="+- 0 441 441"/>
                            <a:gd name="T17" fmla="*/ T16 w 62"/>
                            <a:gd name="T18" fmla="+- 0 402 371"/>
                            <a:gd name="T19" fmla="*/ 402 h 62"/>
                            <a:gd name="T20" fmla="+- 0 443 441"/>
                            <a:gd name="T21" fmla="*/ T20 w 62"/>
                            <a:gd name="T22" fmla="+- 0 414 371"/>
                            <a:gd name="T23" fmla="*/ 414 h 62"/>
                            <a:gd name="T24" fmla="+- 0 450 441"/>
                            <a:gd name="T25" fmla="*/ T24 w 62"/>
                            <a:gd name="T26" fmla="+- 0 424 371"/>
                            <a:gd name="T27" fmla="*/ 424 h 62"/>
                            <a:gd name="T28" fmla="+- 0 460 441"/>
                            <a:gd name="T29" fmla="*/ T28 w 62"/>
                            <a:gd name="T30" fmla="+- 0 431 371"/>
                            <a:gd name="T31" fmla="*/ 431 h 62"/>
                            <a:gd name="T32" fmla="+- 0 472 441"/>
                            <a:gd name="T33" fmla="*/ T32 w 62"/>
                            <a:gd name="T34" fmla="+- 0 433 371"/>
                            <a:gd name="T35" fmla="*/ 433 h 62"/>
                            <a:gd name="T36" fmla="+- 0 484 441"/>
                            <a:gd name="T37" fmla="*/ T36 w 62"/>
                            <a:gd name="T38" fmla="+- 0 431 371"/>
                            <a:gd name="T39" fmla="*/ 431 h 62"/>
                            <a:gd name="T40" fmla="+- 0 494 441"/>
                            <a:gd name="T41" fmla="*/ T40 w 62"/>
                            <a:gd name="T42" fmla="+- 0 424 371"/>
                            <a:gd name="T43" fmla="*/ 424 h 62"/>
                            <a:gd name="T44" fmla="+- 0 500 441"/>
                            <a:gd name="T45" fmla="*/ T44 w 62"/>
                            <a:gd name="T46" fmla="+- 0 414 371"/>
                            <a:gd name="T47" fmla="*/ 414 h 62"/>
                            <a:gd name="T48" fmla="+- 0 503 441"/>
                            <a:gd name="T49" fmla="*/ T48 w 62"/>
                            <a:gd name="T50" fmla="+- 0 402 371"/>
                            <a:gd name="T51" fmla="*/ 402 h 62"/>
                            <a:gd name="T52" fmla="+- 0 500 441"/>
                            <a:gd name="T53" fmla="*/ T52 w 62"/>
                            <a:gd name="T54" fmla="+- 0 390 371"/>
                            <a:gd name="T55" fmla="*/ 390 h 62"/>
                            <a:gd name="T56" fmla="+- 0 494 441"/>
                            <a:gd name="T57" fmla="*/ T56 w 62"/>
                            <a:gd name="T58" fmla="+- 0 380 371"/>
                            <a:gd name="T59" fmla="*/ 380 h 62"/>
                            <a:gd name="T60" fmla="+- 0 484 441"/>
                            <a:gd name="T61" fmla="*/ T60 w 62"/>
                            <a:gd name="T62" fmla="+- 0 374 371"/>
                            <a:gd name="T63" fmla="*/ 374 h 62"/>
                            <a:gd name="T64" fmla="+- 0 472 441"/>
                            <a:gd name="T65" fmla="*/ T64 w 62"/>
                            <a:gd name="T66" fmla="+- 0 371 371"/>
                            <a:gd name="T67" fmla="*/ 371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2" y="19"/>
                              </a:lnTo>
                              <a:lnTo>
                                <a:pt x="0" y="31"/>
                              </a:lnTo>
                              <a:lnTo>
                                <a:pt x="2" y="43"/>
                              </a:lnTo>
                              <a:lnTo>
                                <a:pt x="9" y="53"/>
                              </a:lnTo>
                              <a:lnTo>
                                <a:pt x="19" y="60"/>
                              </a:lnTo>
                              <a:lnTo>
                                <a:pt x="31" y="62"/>
                              </a:lnTo>
                              <a:lnTo>
                                <a:pt x="43" y="60"/>
                              </a:lnTo>
                              <a:lnTo>
                                <a:pt x="53" y="53"/>
                              </a:lnTo>
                              <a:lnTo>
                                <a:pt x="59" y="43"/>
                              </a:lnTo>
                              <a:lnTo>
                                <a:pt x="62" y="31"/>
                              </a:lnTo>
                              <a:lnTo>
                                <a:pt x="59"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59162" id="Freeform 56" o:spid="_x0000_s1026" style="position:absolute;margin-left:22.05pt;margin-top:18.55pt;width:3.1pt;height:3.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" path="m31,l19,3,9,9,2,19,,31,2,43,9,53r10,7l31,62,43,60,53,53,59,43,62,31,59,19,53,9,43,3,31,xe" fillcolor="black" stroked="f">
                <v:path arrowok="t" o:connecttype="custom" o:connectlocs="19685,235585;12065,237490;5715,241300;1270,247650;0,255270;1270,262890;5715,269240;12065,273685;19685,274955;27305,273685;33655,269240;37465,262890;39370,255270;37465,247650;33655,241300;27305,237490;19685,235585" o:connectangles="0,0,0,0,0,0,0,0,0,0,0,0,0,0,0,0,0"/>
                <w10:wrap type="topAndBottom" anchorx="page"/>
              </v:shape>
            </w:pict>
          </mc:Fallback>
        </mc:AlternateContent>
      </w:r>
    </w:p>
    <w:p w14:paraId="255DFD78" w14:textId="77777777" w:rsidR="001A76BB" w:rsidRDefault="0035437B">
      <w:pPr>
        <w:spacing w:line="327" w:lineRule="exact"/>
        <w:ind w:left="308"/>
        <w:rPr>
          <w:b/>
          <w:sz w:val="144"/>
        </w:rPr>
      </w:pPr>
      <w:r>
        <w:br w:type="column"/>
      </w:r>
      <w:r>
        <w:rPr>
          <w:b/>
          <w:color w:val="C0C0C0"/>
          <w:sz w:val="144"/>
        </w:rPr>
        <w:t>USE</w:t>
      </w:r>
    </w:p>
    <w:p w14:paraId="21D1B6B8" w14:textId="77777777" w:rsidR="001A76BB" w:rsidRDefault="001A76BB">
      <w:pPr>
        <w:pStyle w:val="BodyText"/>
        <w:spacing w:before="8"/>
        <w:rPr>
          <w:b/>
          <w:sz w:val="7"/>
        </w:rPr>
      </w:pPr>
    </w:p>
    <w:p w14:paraId="055B6752" w14:textId="4715BE36" w:rsidR="001A76BB" w:rsidRDefault="002F3FA2">
      <w:pPr>
        <w:pStyle w:val="BodyText"/>
        <w:spacing w:line="62" w:lineRule="exact"/>
        <w:ind w:left="1917"/>
        <w:rPr>
          <w:sz w:val="6"/>
        </w:rPr>
      </w:pPr>
      <w:r>
        <w:rPr>
          <w:noProof/>
          <w:sz w:val="6"/>
        </w:rPr>
        <mc:AlternateContent>
          <mc:Choice Requires="wpg">
            <w:drawing>
              <wp:inline distT="0" distB="0" distL="0" distR="0" wp14:anchorId="0CBF94EE" wp14:editId="66B19E60">
                <wp:extent cx="39370" cy="39370"/>
                <wp:effectExtent l="5715" t="0" r="2540" b="8255"/>
                <wp:docPr id="68"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39370"/>
                          <a:chOff x="0" y="0"/>
                          <a:chExt cx="62" cy="62"/>
                        </a:xfrm>
                      </wpg:grpSpPr>
                      <wps:wsp>
                        <wps:cNvPr id="69" name="Freeform 55"/>
                        <wps:cNvSpPr>
                          <a:spLocks/>
                        </wps:cNvSpPr>
                        <wps:spPr bwMode="auto">
                          <a:xfrm>
                            <a:off x="0" y="0"/>
                            <a:ext cx="62" cy="62"/>
                          </a:xfrm>
                          <a:custGeom>
                            <a:avLst/>
                            <a:gdLst>
                              <a:gd name="T0" fmla="*/ 31 w 62"/>
                              <a:gd name="T1" fmla="*/ 0 h 62"/>
                              <a:gd name="T2" fmla="*/ 19 w 62"/>
                              <a:gd name="T3" fmla="*/ 2 h 62"/>
                              <a:gd name="T4" fmla="*/ 9 w 62"/>
                              <a:gd name="T5" fmla="*/ 9 h 62"/>
                              <a:gd name="T6" fmla="*/ 2 w 62"/>
                              <a:gd name="T7" fmla="*/ 19 h 62"/>
                              <a:gd name="T8" fmla="*/ 0 w 62"/>
                              <a:gd name="T9" fmla="*/ 31 h 62"/>
                              <a:gd name="T10" fmla="*/ 2 w 62"/>
                              <a:gd name="T11" fmla="*/ 43 h 62"/>
                              <a:gd name="T12" fmla="*/ 9 w 62"/>
                              <a:gd name="T13" fmla="*/ 53 h 62"/>
                              <a:gd name="T14" fmla="*/ 19 w 62"/>
                              <a:gd name="T15" fmla="*/ 60 h 62"/>
                              <a:gd name="T16" fmla="*/ 31 w 62"/>
                              <a:gd name="T17" fmla="*/ 62 h 62"/>
                              <a:gd name="T18" fmla="*/ 43 w 62"/>
                              <a:gd name="T19" fmla="*/ 60 h 62"/>
                              <a:gd name="T20" fmla="*/ 53 w 62"/>
                              <a:gd name="T21" fmla="*/ 53 h 62"/>
                              <a:gd name="T22" fmla="*/ 60 w 62"/>
                              <a:gd name="T23" fmla="*/ 43 h 62"/>
                              <a:gd name="T24" fmla="*/ 62 w 62"/>
                              <a:gd name="T25" fmla="*/ 31 h 62"/>
                              <a:gd name="T26" fmla="*/ 60 w 62"/>
                              <a:gd name="T27" fmla="*/ 19 h 62"/>
                              <a:gd name="T28" fmla="*/ 53 w 62"/>
                              <a:gd name="T29" fmla="*/ 9 h 62"/>
                              <a:gd name="T30" fmla="*/ 43 w 62"/>
                              <a:gd name="T31" fmla="*/ 2 h 62"/>
                              <a:gd name="T32" fmla="*/ 31 w 62"/>
                              <a:gd name="T33"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2" h="62">
                                <a:moveTo>
                                  <a:pt x="31" y="0"/>
                                </a:moveTo>
                                <a:lnTo>
                                  <a:pt x="19" y="2"/>
                                </a:lnTo>
                                <a:lnTo>
                                  <a:pt x="9" y="9"/>
                                </a:lnTo>
                                <a:lnTo>
                                  <a:pt x="2" y="19"/>
                                </a:lnTo>
                                <a:lnTo>
                                  <a:pt x="0" y="31"/>
                                </a:lnTo>
                                <a:lnTo>
                                  <a:pt x="2" y="43"/>
                                </a:lnTo>
                                <a:lnTo>
                                  <a:pt x="9" y="53"/>
                                </a:lnTo>
                                <a:lnTo>
                                  <a:pt x="19" y="60"/>
                                </a:lnTo>
                                <a:lnTo>
                                  <a:pt x="31" y="62"/>
                                </a:lnTo>
                                <a:lnTo>
                                  <a:pt x="43" y="60"/>
                                </a:lnTo>
                                <a:lnTo>
                                  <a:pt x="53" y="53"/>
                                </a:lnTo>
                                <a:lnTo>
                                  <a:pt x="60" y="43"/>
                                </a:lnTo>
                                <a:lnTo>
                                  <a:pt x="62" y="31"/>
                                </a:lnTo>
                                <a:lnTo>
                                  <a:pt x="60" y="19"/>
                                </a:lnTo>
                                <a:lnTo>
                                  <a:pt x="53" y="9"/>
                                </a:lnTo>
                                <a:lnTo>
                                  <a:pt x="43" y="2"/>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04960C1" id="Group 54" o:spid="_x0000_s1026" style="width:3.1pt;height:3.1pt;mso-position-horizontal-relative:char;mso-position-vertical-relative:line"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">
                <v:shape id="Freeform 55" o:spid="_x0000_s1027" style="position:absolute;width:62;height:62;visibility:visible;mso-wrap-style:square;v-text-anchor:top" coordsize="6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" path="m31,l19,2,9,9,2,19,,31,2,43,9,53r10,7l31,62,43,60,53,53,60,43,62,31,60,19,53,9,43,2,31,xe" fillcolor="black" stroked="f">
                  <v:path arrowok="t" o:connecttype="custom" o:connectlocs="31,0;19,2;9,9;2,19;0,31;2,43;9,53;19,60;31,62;43,60;53,53;60,43;62,31;60,19;53,9;43,2;31,0" o:connectangles="0,0,0,0,0,0,0,0,0,0,0,0,0,0,0,0,0"/>
                </v:shape>
                <w10:anchorlock/>
              </v:group>
            </w:pict>
          </mc:Fallback>
        </mc:AlternateContent>
      </w:r>
    </w:p>
    <w:p w14:paraId="1E976A4A" w14:textId="77777777" w:rsidR="001A76BB" w:rsidRDefault="001A76BB">
      <w:pPr>
        <w:spacing w:line="62" w:lineRule="exact"/>
        <w:rPr>
          <w:sz w:val="6"/>
        </w:rPr>
        <w:sectPr w:rsidR="001A76BB">
          <w:type w:val="continuous"/>
          <w:pgSz w:w="12240" w:h="15840"/>
          <w:pgMar w:top="0" w:right="240" w:bottom="500" w:left="320" w:header="720" w:footer="720" w:gutter="0"/>
          <w:cols w:num="2" w:space="720" w:equalWidth="0">
            <w:col w:w="999" w:space="3013"/>
            <w:col w:w="7668"/>
          </w:cols>
        </w:sectPr>
      </w:pPr>
    </w:p>
    <w:p w14:paraId="31D566E2" w14:textId="77777777" w:rsidR="001A76BB" w:rsidRDefault="0035437B">
      <w:pPr>
        <w:pStyle w:val="BodyText"/>
        <w:spacing w:line="393" w:lineRule="exact"/>
        <w:ind w:left="308"/>
      </w:pPr>
      <w:r>
        <w:t>Your Child Care Services may stay the same while you wait for a</w:t>
      </w:r>
    </w:p>
    <w:p w14:paraId="62D8C950" w14:textId="77777777" w:rsidR="001A76BB" w:rsidRDefault="0035437B">
      <w:pPr>
        <w:pStyle w:val="BodyText"/>
        <w:spacing w:line="186" w:lineRule="exact"/>
        <w:ind w:left="308"/>
      </w:pPr>
      <w:r>
        <w:t>hearing.</w:t>
      </w:r>
    </w:p>
    <w:p w14:paraId="31AFDA67" w14:textId="77777777" w:rsidR="001A76BB" w:rsidRDefault="0035437B">
      <w:pPr>
        <w:pStyle w:val="BodyText"/>
        <w:spacing w:line="49" w:lineRule="exact"/>
        <w:ind w:left="308"/>
      </w:pPr>
      <w:r>
        <w:t>Your CalFresh benefits will stay the same until the hearing or the</w:t>
      </w:r>
    </w:p>
    <w:p w14:paraId="425A812D" w14:textId="77777777" w:rsidR="001A76BB" w:rsidRDefault="0035437B">
      <w:pPr>
        <w:pStyle w:val="BodyText"/>
        <w:ind w:left="308"/>
      </w:pPr>
      <w:r>
        <w:t>end of your certification period, whichever is earlier.</w:t>
      </w:r>
    </w:p>
    <w:p w14:paraId="251A7A6F" w14:textId="6C069FB6" w:rsidR="001A76BB" w:rsidRDefault="002F3FA2">
      <w:pPr>
        <w:pStyle w:val="Heading4"/>
        <w:ind w:left="116"/>
      </w:pPr>
      <w:r>
        <w:rPr>
          <w:noProof/>
        </w:rPr>
        <mc:AlternateContent>
          <mc:Choice Requires="wps">
            <w:drawing>
              <wp:anchor distT="0" distB="0" distL="114300" distR="114300" simplePos="0" relativeHeight="251338752" behindDoc="1" locked="0" layoutInCell="1" allowOverlap="1" wp14:anchorId="09F1D256" wp14:editId="151F477F">
                <wp:simplePos x="0" y="0"/>
                <wp:positionH relativeFrom="page">
                  <wp:posOffset>2616200</wp:posOffset>
                </wp:positionH>
                <wp:positionV relativeFrom="paragraph">
                  <wp:posOffset>109220</wp:posOffset>
                </wp:positionV>
                <wp:extent cx="2540635" cy="1021715"/>
                <wp:effectExtent l="0" t="0" r="0" b="0"/>
                <wp:wrapNone/>
                <wp:docPr id="6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0855B" w14:textId="77777777" w:rsidR="001A76BB" w:rsidRDefault="0035437B">
                            <w:pPr>
                              <w:spacing w:line="1609" w:lineRule="exact"/>
                              <w:rPr>
                                <w:b/>
                                <w:sz w:val="144"/>
                              </w:rPr>
                            </w:pPr>
                            <w:r>
                              <w:rPr>
                                <w:b/>
                                <w:color w:val="C0C0C0"/>
                                <w:sz w:val="144"/>
                              </w:rPr>
                              <w:t>ONLY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1D256" id="Text Box 53" o:spid="_x0000_s1033" type="#_x0000_t202" style="position:absolute;left:0;text-align:left;margin-left:206pt;margin-top:8.6pt;width:200.05pt;height:80.45pt;z-index:-25197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yB5sw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" filled="f" stroked="f">
                <v:textbox inset="0,0,0,0">
                  <w:txbxContent>
                    <w:p w14:paraId="6370855B" w14:textId="77777777" w:rsidR="001A76BB" w:rsidRDefault="0035437B">
                      <w:pPr>
                        <w:spacing w:line="1609" w:lineRule="exact"/>
                        <w:rPr>
                          <w:b/>
                          <w:sz w:val="144"/>
                        </w:rPr>
                      </w:pPr>
                      <w:r>
                        <w:rPr>
                          <w:b/>
                          <w:color w:val="C0C0C0"/>
                          <w:sz w:val="144"/>
                        </w:rPr>
                        <w:t>ONLY</w:t>
                      </w:r>
                    </w:p>
                  </w:txbxContent>
                </v:textbox>
                <w10:wrap anchorx="page"/>
              </v:shape>
            </w:pict>
          </mc:Fallback>
        </mc:AlternateContent>
      </w:r>
      <w:r w:rsidR="0035437B">
        <w:t>If the hearing decision says we are right, you will owe us for any</w:t>
      </w:r>
    </w:p>
    <w:p w14:paraId="03D7BB0F" w14:textId="77777777" w:rsidR="001A76BB" w:rsidRDefault="0035437B">
      <w:pPr>
        <w:spacing w:line="380" w:lineRule="exact"/>
        <w:ind w:left="516"/>
        <w:rPr>
          <w:sz w:val="18"/>
        </w:rPr>
      </w:pPr>
      <w:r>
        <w:br w:type="column"/>
      </w:r>
      <w:r>
        <w:rPr>
          <w:b/>
          <w:sz w:val="18"/>
        </w:rPr>
        <w:t xml:space="preserve">Call toll free: 1-800-952-5253 or </w:t>
      </w:r>
      <w:r>
        <w:rPr>
          <w:sz w:val="18"/>
        </w:rPr>
        <w:t>for hearing or speech impaired</w:t>
      </w:r>
    </w:p>
    <w:p w14:paraId="062FF3E9" w14:textId="77777777" w:rsidR="001A76BB" w:rsidRDefault="0035437B">
      <w:pPr>
        <w:spacing w:line="144" w:lineRule="exact"/>
        <w:ind w:left="516"/>
        <w:rPr>
          <w:b/>
          <w:sz w:val="18"/>
        </w:rPr>
      </w:pPr>
      <w:r>
        <w:rPr>
          <w:sz w:val="18"/>
        </w:rPr>
        <w:t xml:space="preserve">who use </w:t>
      </w:r>
      <w:proofErr w:type="gramStart"/>
      <w:r>
        <w:rPr>
          <w:sz w:val="18"/>
        </w:rPr>
        <w:t xml:space="preserve">TDD, </w:t>
      </w:r>
      <w:r>
        <w:rPr>
          <w:b/>
          <w:sz w:val="18"/>
        </w:rPr>
        <w:t>1-800-952-8349.</w:t>
      </w:r>
      <w:proofErr w:type="gramEnd"/>
    </w:p>
    <w:p w14:paraId="78ACF3BA" w14:textId="77777777" w:rsidR="001A76BB" w:rsidRDefault="0035437B">
      <w:pPr>
        <w:pStyle w:val="Heading4"/>
        <w:spacing w:line="104" w:lineRule="exact"/>
        <w:ind w:left="116"/>
      </w:pPr>
      <w:r>
        <w:t>To Get Help: You can ask about your hearing rights or for a legal</w:t>
      </w:r>
    </w:p>
    <w:p w14:paraId="1E0F2EB8" w14:textId="77777777" w:rsidR="001A76BB" w:rsidRDefault="0035437B">
      <w:pPr>
        <w:ind w:left="116" w:right="189"/>
        <w:rPr>
          <w:sz w:val="18"/>
        </w:rPr>
      </w:pPr>
      <w:r>
        <w:rPr>
          <w:b/>
          <w:sz w:val="18"/>
        </w:rPr>
        <w:t xml:space="preserve">aid referral at the toll-free state phone numbers listed above. </w:t>
      </w:r>
      <w:r>
        <w:rPr>
          <w:sz w:val="18"/>
        </w:rPr>
        <w:t>You may get free legal help at your local legal aid or welfare rights office.</w:t>
      </w:r>
    </w:p>
    <w:p w14:paraId="477FFDF8" w14:textId="77777777" w:rsidR="001A76BB" w:rsidRDefault="001A76BB">
      <w:pPr>
        <w:rPr>
          <w:sz w:val="18"/>
        </w:rPr>
        <w:sectPr w:rsidR="001A76BB">
          <w:type w:val="continuous"/>
          <w:pgSz w:w="12240" w:h="15840"/>
          <w:pgMar w:top="0" w:right="240" w:bottom="500" w:left="320" w:header="720" w:footer="720" w:gutter="0"/>
          <w:cols w:num="2" w:space="720" w:equalWidth="0">
            <w:col w:w="5649" w:space="154"/>
            <w:col w:w="5877"/>
          </w:cols>
        </w:sectPr>
      </w:pPr>
    </w:p>
    <w:p w14:paraId="143EE49E" w14:textId="77777777" w:rsidR="001A76BB" w:rsidRDefault="0035437B">
      <w:pPr>
        <w:pStyle w:val="Heading4"/>
        <w:spacing w:line="93" w:lineRule="exact"/>
        <w:ind w:left="116"/>
        <w:rPr>
          <w:b w:val="0"/>
        </w:rPr>
      </w:pPr>
      <w:r>
        <w:t xml:space="preserve">extra Cash Aid, CalFresh or Child Care Services you got. </w:t>
      </w:r>
      <w:r>
        <w:rPr>
          <w:b w:val="0"/>
        </w:rPr>
        <w:t>To let us</w:t>
      </w:r>
    </w:p>
    <w:p w14:paraId="4BD54CDA" w14:textId="6BCA14AD" w:rsidR="001A76BB" w:rsidRDefault="002F3FA2">
      <w:pPr>
        <w:pStyle w:val="BodyText"/>
        <w:spacing w:line="113" w:lineRule="exact"/>
        <w:ind w:left="116"/>
      </w:pPr>
      <w:r>
        <w:rPr>
          <w:noProof/>
        </w:rPr>
        <mc:AlternateContent>
          <mc:Choice Requires="wps">
            <w:drawing>
              <wp:anchor distT="0" distB="0" distL="114300" distR="114300" simplePos="0" relativeHeight="251697152" behindDoc="0" locked="0" layoutInCell="1" allowOverlap="1" wp14:anchorId="1D1ED7CE" wp14:editId="1983AE80">
                <wp:simplePos x="0" y="0"/>
                <wp:positionH relativeFrom="page">
                  <wp:posOffset>1294765</wp:posOffset>
                </wp:positionH>
                <wp:positionV relativeFrom="paragraph">
                  <wp:posOffset>137795</wp:posOffset>
                </wp:positionV>
                <wp:extent cx="114300" cy="114300"/>
                <wp:effectExtent l="0" t="0" r="0" b="0"/>
                <wp:wrapNone/>
                <wp:docPr id="66"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2DE40" id="Rectangle 52" o:spid="_x0000_s1026" style="position:absolute;margin-left:101.95pt;margin-top:10.85pt;width:9pt;height:9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" filled="f" strokeweight=".5pt">
                <w10:wrap anchorx="page"/>
              </v:rect>
            </w:pict>
          </mc:Fallback>
        </mc:AlternateContent>
      </w:r>
      <w:r>
        <w:rPr>
          <w:noProof/>
        </w:rPr>
        <mc:AlternateContent>
          <mc:Choice Requires="wps">
            <w:drawing>
              <wp:anchor distT="0" distB="0" distL="114300" distR="114300" simplePos="0" relativeHeight="251698176" behindDoc="0" locked="0" layoutInCell="1" allowOverlap="1" wp14:anchorId="4349B3E8" wp14:editId="03E40479">
                <wp:simplePos x="0" y="0"/>
                <wp:positionH relativeFrom="page">
                  <wp:posOffset>2056765</wp:posOffset>
                </wp:positionH>
                <wp:positionV relativeFrom="paragraph">
                  <wp:posOffset>137795</wp:posOffset>
                </wp:positionV>
                <wp:extent cx="114300" cy="114300"/>
                <wp:effectExtent l="0" t="0" r="0" b="0"/>
                <wp:wrapNone/>
                <wp:docPr id="6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A4234" id="Rectangle 51" o:spid="_x0000_s1026" style="position:absolute;margin-left:161.95pt;margin-top:10.85pt;width:9pt;height: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" filled="f" strokeweight=".5pt">
                <w10:wrap anchorx="page"/>
              </v:rect>
            </w:pict>
          </mc:Fallback>
        </mc:AlternateContent>
      </w:r>
      <w:r w:rsidR="0035437B">
        <w:t>lower or stop your benefits before the hearing, check below:</w:t>
      </w:r>
    </w:p>
    <w:p w14:paraId="50F21DA9" w14:textId="77777777" w:rsidR="001A76BB" w:rsidRDefault="001A76BB">
      <w:pPr>
        <w:spacing w:line="113" w:lineRule="exact"/>
        <w:sectPr w:rsidR="001A76BB">
          <w:type w:val="continuous"/>
          <w:pgSz w:w="12240" w:h="15840"/>
          <w:pgMar w:top="0" w:right="240" w:bottom="500" w:left="320" w:header="720" w:footer="720" w:gutter="0"/>
          <w:cols w:space="720"/>
        </w:sectPr>
      </w:pPr>
    </w:p>
    <w:p w14:paraId="7368CDC2" w14:textId="52C28946" w:rsidR="001A76BB" w:rsidRDefault="002F3FA2">
      <w:pPr>
        <w:pStyle w:val="BodyText"/>
        <w:spacing w:before="14"/>
        <w:ind w:left="116"/>
      </w:pPr>
      <w:r>
        <w:rPr>
          <w:noProof/>
        </w:rPr>
        <mc:AlternateContent>
          <mc:Choice Requires="wps">
            <w:drawing>
              <wp:anchor distT="0" distB="0" distL="114300" distR="114300" simplePos="0" relativeHeight="251699200" behindDoc="0" locked="0" layoutInCell="1" allowOverlap="1" wp14:anchorId="7D879C5A" wp14:editId="0D4CB4D8">
                <wp:simplePos x="0" y="0"/>
                <wp:positionH relativeFrom="page">
                  <wp:posOffset>1294765</wp:posOffset>
                </wp:positionH>
                <wp:positionV relativeFrom="paragraph">
                  <wp:posOffset>212725</wp:posOffset>
                </wp:positionV>
                <wp:extent cx="114300" cy="114300"/>
                <wp:effectExtent l="0" t="0" r="0" b="0"/>
                <wp:wrapNone/>
                <wp:docPr id="64"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09E42" id="Rectangle 50" o:spid="_x0000_s1026" style="position:absolute;margin-left:101.95pt;margin-top:16.75pt;width:9pt;height: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" filled="f" strokeweight=".5pt">
                <w10:wrap anchorx="page"/>
              </v:rect>
            </w:pict>
          </mc:Fallback>
        </mc:AlternateContent>
      </w:r>
      <w:r w:rsidR="0035437B">
        <w:t>Yes, lower or stop:</w:t>
      </w:r>
    </w:p>
    <w:p w14:paraId="16AA84DD" w14:textId="77777777" w:rsidR="001A76BB" w:rsidRDefault="0035437B">
      <w:pPr>
        <w:pStyle w:val="BodyText"/>
        <w:spacing w:before="4" w:line="360" w:lineRule="auto"/>
        <w:ind w:left="116" w:right="20"/>
      </w:pPr>
      <w:r>
        <w:br w:type="column"/>
      </w:r>
      <w:r>
        <w:t>Cash Aid Child Care</w:t>
      </w:r>
    </w:p>
    <w:p w14:paraId="26B7CFA7" w14:textId="77777777" w:rsidR="001A76BB" w:rsidRDefault="0035437B">
      <w:pPr>
        <w:pStyle w:val="BodyText"/>
        <w:spacing w:before="4"/>
        <w:ind w:left="116"/>
      </w:pPr>
      <w:r>
        <w:br w:type="column"/>
      </w:r>
      <w:r>
        <w:t>CalFresh</w:t>
      </w:r>
    </w:p>
    <w:p w14:paraId="74A60A70" w14:textId="77777777" w:rsidR="001A76BB" w:rsidRDefault="001A76BB">
      <w:pPr>
        <w:sectPr w:rsidR="001A76BB">
          <w:type w:val="continuous"/>
          <w:pgSz w:w="12240" w:h="15840"/>
          <w:pgMar w:top="0" w:right="240" w:bottom="500" w:left="320" w:header="720" w:footer="720" w:gutter="0"/>
          <w:cols w:num="3" w:space="720" w:equalWidth="0">
            <w:col w:w="1647" w:space="248"/>
            <w:col w:w="1007" w:space="194"/>
            <w:col w:w="8584"/>
          </w:cols>
        </w:sectPr>
      </w:pPr>
    </w:p>
    <w:p w14:paraId="20EB638D" w14:textId="77777777" w:rsidR="001A76BB" w:rsidRDefault="0035437B">
      <w:pPr>
        <w:pStyle w:val="Heading4"/>
        <w:spacing w:before="91"/>
      </w:pPr>
      <w:r>
        <w:t>While You Wait for a Hearing Decision for:</w:t>
      </w:r>
    </w:p>
    <w:p w14:paraId="0156CB41" w14:textId="0CA94FA5" w:rsidR="001A76BB" w:rsidRDefault="002F3FA2">
      <w:pPr>
        <w:spacing w:before="81"/>
        <w:ind w:left="115"/>
        <w:rPr>
          <w:b/>
          <w:sz w:val="18"/>
        </w:rPr>
      </w:pPr>
      <w:r>
        <w:rPr>
          <w:noProof/>
        </w:rPr>
        <mc:AlternateContent>
          <mc:Choice Requires="wps">
            <w:drawing>
              <wp:anchor distT="0" distB="0" distL="114300" distR="114300" simplePos="0" relativeHeight="251696128" behindDoc="0" locked="0" layoutInCell="1" allowOverlap="1" wp14:anchorId="56861710" wp14:editId="04ECD4B8">
                <wp:simplePos x="0" y="0"/>
                <wp:positionH relativeFrom="page">
                  <wp:posOffset>276860</wp:posOffset>
                </wp:positionH>
                <wp:positionV relativeFrom="paragraph">
                  <wp:posOffset>168910</wp:posOffset>
                </wp:positionV>
                <wp:extent cx="908050" cy="0"/>
                <wp:effectExtent l="0" t="0" r="0" b="0"/>
                <wp:wrapNone/>
                <wp:docPr id="63"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8050" cy="0"/>
                        </a:xfrm>
                        <a:prstGeom prst="line">
                          <a:avLst/>
                        </a:prstGeom>
                        <a:noFill/>
                        <a:ln w="384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67720" id="Line 49"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8pt,13.3pt" to="93.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" strokeweight=".1069mm">
                <w10:wrap anchorx="page"/>
              </v:line>
            </w:pict>
          </mc:Fallback>
        </mc:AlternateContent>
      </w:r>
      <w:r w:rsidR="0035437B">
        <w:rPr>
          <w:b/>
          <w:sz w:val="18"/>
        </w:rPr>
        <w:t>Welfare to Work:</w:t>
      </w:r>
    </w:p>
    <w:p w14:paraId="79C02479" w14:textId="77777777" w:rsidR="001A76BB" w:rsidRDefault="0035437B">
      <w:pPr>
        <w:pStyle w:val="BodyText"/>
        <w:spacing w:before="67"/>
        <w:ind w:left="115"/>
      </w:pPr>
      <w:r>
        <w:t>You do not have to take part in the activities.</w:t>
      </w:r>
    </w:p>
    <w:p w14:paraId="5B442813" w14:textId="77777777" w:rsidR="001A76BB" w:rsidRDefault="0035437B">
      <w:pPr>
        <w:pStyle w:val="BodyText"/>
        <w:spacing w:before="92" w:line="211" w:lineRule="auto"/>
        <w:ind w:left="115" w:right="551"/>
      </w:pPr>
      <w:r>
        <w:t>You may receive child care payments for employment and for activities approved by the county before this notice.</w:t>
      </w:r>
    </w:p>
    <w:p w14:paraId="60C2387E" w14:textId="77777777" w:rsidR="001A76BB" w:rsidRDefault="0035437B">
      <w:pPr>
        <w:pStyle w:val="BodyText"/>
        <w:spacing w:before="101" w:line="211" w:lineRule="auto"/>
        <w:ind w:left="115" w:right="21"/>
      </w:pPr>
      <w:r>
        <w:t>If we told you your other supportive services payments will stop, you will not get any more payments, even if you go to your activity.</w:t>
      </w:r>
    </w:p>
    <w:p w14:paraId="15FE2094" w14:textId="77777777" w:rsidR="001A76BB" w:rsidRDefault="0035437B">
      <w:pPr>
        <w:pStyle w:val="BodyText"/>
        <w:spacing w:before="116" w:line="211" w:lineRule="auto"/>
        <w:ind w:left="115" w:right="21"/>
      </w:pPr>
      <w:r>
        <w:t>If we told you we will pay your other supportive services, they will be paid in the amount and in the way we told you in this notice.</w:t>
      </w:r>
    </w:p>
    <w:p w14:paraId="51348955" w14:textId="77777777" w:rsidR="001A76BB" w:rsidRDefault="0035437B">
      <w:pPr>
        <w:pStyle w:val="Heading4"/>
        <w:spacing w:before="126"/>
        <w:ind w:right="522"/>
      </w:pPr>
      <w:r>
        <w:rPr>
          <w:b w:val="0"/>
        </w:rPr>
        <w:br w:type="column"/>
      </w:r>
      <w:r>
        <w:t>If you do not want to go to the hearing alone, you can bring a friend or someone with you.</w:t>
      </w:r>
    </w:p>
    <w:p w14:paraId="67856B3A" w14:textId="77777777" w:rsidR="001A76BB" w:rsidRDefault="0035437B">
      <w:pPr>
        <w:spacing w:before="53"/>
        <w:ind w:left="1904"/>
        <w:rPr>
          <w:b/>
          <w:sz w:val="20"/>
        </w:rPr>
      </w:pPr>
      <w:r>
        <w:rPr>
          <w:b/>
          <w:sz w:val="20"/>
        </w:rPr>
        <w:t>HEARING REQUEST</w:t>
      </w:r>
    </w:p>
    <w:p w14:paraId="046F78C0" w14:textId="77777777" w:rsidR="001A76BB" w:rsidRDefault="0035437B">
      <w:pPr>
        <w:pStyle w:val="BodyText"/>
        <w:tabs>
          <w:tab w:val="left" w:pos="3444"/>
        </w:tabs>
        <w:spacing w:before="28" w:line="261" w:lineRule="auto"/>
        <w:ind w:left="121" w:right="916"/>
      </w:pPr>
      <w:r>
        <w:t>I want a hearing due to an action by the Welfare Department of</w:t>
      </w:r>
      <w:r>
        <w:rPr>
          <w:u w:val="single"/>
        </w:rPr>
        <w:t xml:space="preserve"> </w:t>
      </w:r>
      <w:r>
        <w:rPr>
          <w:u w:val="single"/>
        </w:rPr>
        <w:tab/>
      </w:r>
      <w:r>
        <w:t>County about</w:t>
      </w:r>
      <w:r>
        <w:rPr>
          <w:spacing w:val="1"/>
        </w:rPr>
        <w:t xml:space="preserve"> </w:t>
      </w:r>
      <w:r>
        <w:rPr>
          <w:spacing w:val="-6"/>
        </w:rPr>
        <w:t>my:</w:t>
      </w:r>
    </w:p>
    <w:p w14:paraId="437807B6" w14:textId="76FCA26D" w:rsidR="001A76BB" w:rsidRDefault="002F3FA2">
      <w:pPr>
        <w:pStyle w:val="BodyText"/>
        <w:tabs>
          <w:tab w:val="left" w:pos="1680"/>
          <w:tab w:val="left" w:pos="3236"/>
        </w:tabs>
        <w:spacing w:before="116"/>
        <w:ind w:left="409"/>
      </w:pPr>
      <w:r>
        <w:rPr>
          <w:noProof/>
        </w:rPr>
        <mc:AlternateContent>
          <mc:Choice Requires="wps">
            <w:drawing>
              <wp:anchor distT="0" distB="0" distL="114300" distR="114300" simplePos="0" relativeHeight="251700224" behindDoc="0" locked="0" layoutInCell="1" allowOverlap="1" wp14:anchorId="712FB014" wp14:editId="1738BECE">
                <wp:simplePos x="0" y="0"/>
                <wp:positionH relativeFrom="page">
                  <wp:posOffset>3961765</wp:posOffset>
                </wp:positionH>
                <wp:positionV relativeFrom="paragraph">
                  <wp:posOffset>76835</wp:posOffset>
                </wp:positionV>
                <wp:extent cx="114300" cy="114300"/>
                <wp:effectExtent l="0" t="0" r="0" b="0"/>
                <wp:wrapNone/>
                <wp:docPr id="62"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B816F" id="Rectangle 48" o:spid="_x0000_s1026" style="position:absolute;margin-left:311.95pt;margin-top:6.05pt;width:9pt;height: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" filled="f" strokeweight=".5pt">
                <w10:wrap anchorx="page"/>
              </v:rect>
            </w:pict>
          </mc:Fallback>
        </mc:AlternateContent>
      </w:r>
      <w:r>
        <w:rPr>
          <w:noProof/>
        </w:rPr>
        <mc:AlternateContent>
          <mc:Choice Requires="wps">
            <w:drawing>
              <wp:anchor distT="0" distB="0" distL="114300" distR="114300" simplePos="0" relativeHeight="251323392" behindDoc="1" locked="0" layoutInCell="1" allowOverlap="1" wp14:anchorId="4D82E55A" wp14:editId="5E0BAABE">
                <wp:simplePos x="0" y="0"/>
                <wp:positionH relativeFrom="page">
                  <wp:posOffset>4769485</wp:posOffset>
                </wp:positionH>
                <wp:positionV relativeFrom="paragraph">
                  <wp:posOffset>76835</wp:posOffset>
                </wp:positionV>
                <wp:extent cx="114300" cy="114300"/>
                <wp:effectExtent l="0" t="0" r="0" b="0"/>
                <wp:wrapNone/>
                <wp:docPr id="61"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7C6E7" id="Rectangle 47" o:spid="_x0000_s1026" style="position:absolute;margin-left:375.55pt;margin-top:6.05pt;width:9pt;height:9pt;z-index:-25199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XyVfwIAABUF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" filled="f" strokeweight=".5pt">
                <w10:wrap anchorx="page"/>
              </v:rect>
            </w:pict>
          </mc:Fallback>
        </mc:AlternateContent>
      </w:r>
      <w:r>
        <w:rPr>
          <w:noProof/>
        </w:rPr>
        <mc:AlternateContent>
          <mc:Choice Requires="wps">
            <w:drawing>
              <wp:anchor distT="0" distB="0" distL="114300" distR="114300" simplePos="0" relativeHeight="251324416" behindDoc="1" locked="0" layoutInCell="1" allowOverlap="1" wp14:anchorId="31A591BA" wp14:editId="71BD04C7">
                <wp:simplePos x="0" y="0"/>
                <wp:positionH relativeFrom="page">
                  <wp:posOffset>5760085</wp:posOffset>
                </wp:positionH>
                <wp:positionV relativeFrom="paragraph">
                  <wp:posOffset>76835</wp:posOffset>
                </wp:positionV>
                <wp:extent cx="114300" cy="114300"/>
                <wp:effectExtent l="0" t="0" r="0" b="0"/>
                <wp:wrapNone/>
                <wp:docPr id="6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4F06C" id="Rectangle 46" o:spid="_x0000_s1026" style="position:absolute;margin-left:453.55pt;margin-top:6.05pt;width:9pt;height:9pt;z-index:-25199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" filled="f" strokeweight=".5pt">
                <w10:wrap anchorx="page"/>
              </v:rect>
            </w:pict>
          </mc:Fallback>
        </mc:AlternateContent>
      </w:r>
      <w:r w:rsidR="0035437B">
        <w:t>Cash</w:t>
      </w:r>
      <w:r w:rsidR="0035437B">
        <w:rPr>
          <w:spacing w:val="-1"/>
        </w:rPr>
        <w:t xml:space="preserve"> </w:t>
      </w:r>
      <w:r w:rsidR="0035437B">
        <w:t>Aid</w:t>
      </w:r>
      <w:r w:rsidR="0035437B">
        <w:tab/>
        <w:t>CalFresh</w:t>
      </w:r>
      <w:r w:rsidR="0035437B">
        <w:tab/>
        <w:t>Medi-Cal</w:t>
      </w:r>
    </w:p>
    <w:p w14:paraId="6ECCA02A" w14:textId="310A8A70" w:rsidR="001A76BB" w:rsidRDefault="002F3FA2">
      <w:pPr>
        <w:pStyle w:val="BodyText"/>
        <w:tabs>
          <w:tab w:val="left" w:pos="5719"/>
        </w:tabs>
        <w:spacing w:before="119"/>
        <w:ind w:left="409"/>
      </w:pPr>
      <w:r>
        <w:rPr>
          <w:noProof/>
        </w:rPr>
        <mc:AlternateContent>
          <mc:Choice Requires="wps">
            <w:drawing>
              <wp:anchor distT="0" distB="0" distL="114300" distR="114300" simplePos="0" relativeHeight="251703296" behindDoc="0" locked="0" layoutInCell="1" allowOverlap="1" wp14:anchorId="37D452DB" wp14:editId="377C27AB">
                <wp:simplePos x="0" y="0"/>
                <wp:positionH relativeFrom="page">
                  <wp:posOffset>3961765</wp:posOffset>
                </wp:positionH>
                <wp:positionV relativeFrom="paragraph">
                  <wp:posOffset>60325</wp:posOffset>
                </wp:positionV>
                <wp:extent cx="114300" cy="114300"/>
                <wp:effectExtent l="0" t="0" r="0" b="0"/>
                <wp:wrapNone/>
                <wp:docPr id="59"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2B511" id="Rectangle 45" o:spid="_x0000_s1026" style="position:absolute;margin-left:311.95pt;margin-top:4.75pt;width:9pt;height:9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" filled="f" strokeweight=".5pt">
                <w10:wrap anchorx="page"/>
              </v:rect>
            </w:pict>
          </mc:Fallback>
        </mc:AlternateContent>
      </w:r>
      <w:r w:rsidR="0035437B">
        <w:t>Other</w:t>
      </w:r>
      <w:r w:rsidR="0035437B">
        <w:rPr>
          <w:spacing w:val="-1"/>
        </w:rPr>
        <w:t xml:space="preserve"> </w:t>
      </w:r>
      <w:r w:rsidR="0035437B">
        <w:t xml:space="preserve">(list) </w:t>
      </w:r>
      <w:r w:rsidR="0035437B">
        <w:rPr>
          <w:spacing w:val="-11"/>
        </w:rPr>
        <w:t xml:space="preserve"> </w:t>
      </w:r>
      <w:r w:rsidR="0035437B">
        <w:rPr>
          <w:u w:val="single"/>
        </w:rPr>
        <w:t xml:space="preserve"> </w:t>
      </w:r>
      <w:r w:rsidR="0035437B">
        <w:rPr>
          <w:u w:val="single"/>
        </w:rPr>
        <w:tab/>
      </w:r>
    </w:p>
    <w:p w14:paraId="3B295D4D" w14:textId="77777777" w:rsidR="001A76BB" w:rsidRDefault="0035437B">
      <w:pPr>
        <w:pStyle w:val="Heading4"/>
        <w:tabs>
          <w:tab w:val="left" w:pos="5719"/>
        </w:tabs>
        <w:spacing w:before="106"/>
        <w:ind w:left="122"/>
      </w:pPr>
      <w:r>
        <w:t>Here's</w:t>
      </w:r>
      <w:r>
        <w:rPr>
          <w:spacing w:val="-1"/>
        </w:rPr>
        <w:t xml:space="preserve"> </w:t>
      </w:r>
      <w:r>
        <w:t xml:space="preserve">Why: </w:t>
      </w:r>
      <w:r>
        <w:rPr>
          <w:spacing w:val="-5"/>
        </w:rPr>
        <w:t xml:space="preserve"> </w:t>
      </w:r>
      <w:r>
        <w:rPr>
          <w:u w:val="single"/>
        </w:rPr>
        <w:t xml:space="preserve"> </w:t>
      </w:r>
      <w:r>
        <w:rPr>
          <w:u w:val="single"/>
        </w:rPr>
        <w:tab/>
      </w:r>
    </w:p>
    <w:p w14:paraId="3CED1822" w14:textId="77777777" w:rsidR="001A76BB" w:rsidRDefault="001A76BB">
      <w:pPr>
        <w:sectPr w:rsidR="001A76BB">
          <w:type w:val="continuous"/>
          <w:pgSz w:w="12240" w:h="15840"/>
          <w:pgMar w:top="0" w:right="240" w:bottom="500" w:left="320" w:header="720" w:footer="720" w:gutter="0"/>
          <w:cols w:num="2" w:space="720" w:equalWidth="0">
            <w:col w:w="5579" w:space="224"/>
            <w:col w:w="5877"/>
          </w:cols>
        </w:sectPr>
      </w:pPr>
    </w:p>
    <w:p w14:paraId="6EC39CED" w14:textId="3B924C3F" w:rsidR="001A76BB" w:rsidRDefault="002F3FA2">
      <w:pPr>
        <w:pStyle w:val="BodyText"/>
        <w:tabs>
          <w:tab w:val="left" w:pos="5897"/>
          <w:tab w:val="left" w:pos="11522"/>
        </w:tabs>
        <w:spacing w:before="141"/>
        <w:ind w:left="322" w:right="155"/>
      </w:pPr>
      <w:r>
        <w:rPr>
          <w:noProof/>
        </w:rPr>
        <mc:AlternateContent>
          <mc:Choice Requires="wps">
            <w:drawing>
              <wp:anchor distT="0" distB="0" distL="0" distR="0" simplePos="0" relativeHeight="251683840" behindDoc="1" locked="0" layoutInCell="1" allowOverlap="1" wp14:anchorId="677B5D91" wp14:editId="4B98AF85">
                <wp:simplePos x="0" y="0"/>
                <wp:positionH relativeFrom="page">
                  <wp:posOffset>3948430</wp:posOffset>
                </wp:positionH>
                <wp:positionV relativeFrom="paragraph">
                  <wp:posOffset>409575</wp:posOffset>
                </wp:positionV>
                <wp:extent cx="3572510" cy="1270"/>
                <wp:effectExtent l="0" t="0" r="0" b="0"/>
                <wp:wrapTopAndBottom/>
                <wp:docPr id="58"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72510" cy="1270"/>
                        </a:xfrm>
                        <a:custGeom>
                          <a:avLst/>
                          <a:gdLst>
                            <a:gd name="T0" fmla="+- 0 6218 6218"/>
                            <a:gd name="T1" fmla="*/ T0 w 5626"/>
                            <a:gd name="T2" fmla="+- 0 11843 6218"/>
                            <a:gd name="T3" fmla="*/ T2 w 5626"/>
                          </a:gdLst>
                          <a:ahLst/>
                          <a:cxnLst>
                            <a:cxn ang="0">
                              <a:pos x="T1" y="0"/>
                            </a:cxn>
                            <a:cxn ang="0">
                              <a:pos x="T3" y="0"/>
                            </a:cxn>
                          </a:cxnLst>
                          <a:rect l="0" t="0" r="r" b="b"/>
                          <a:pathLst>
                            <a:path w="5626">
                              <a:moveTo>
                                <a:pt x="0" y="0"/>
                              </a:moveTo>
                              <a:lnTo>
                                <a:pt x="5625"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E7AD5" id="Freeform 44" o:spid="_x0000_s1026" style="position:absolute;margin-left:310.9pt;margin-top:32.25pt;width:281.3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" path="m,l5625,e" filled="f" strokeweight=".72pt">
                <v:path arrowok="t" o:connecttype="custom" o:connectlocs="0,0;3571875,0" o:connectangles="0,0"/>
                <w10:wrap type="topAndBottom" anchorx="page"/>
              </v:shape>
            </w:pict>
          </mc:Fallback>
        </mc:AlternateContent>
      </w:r>
      <w:r>
        <w:rPr>
          <w:noProof/>
        </w:rPr>
        <mc:AlternateContent>
          <mc:Choice Requires="wps">
            <w:drawing>
              <wp:anchor distT="0" distB="0" distL="114300" distR="114300" simplePos="0" relativeHeight="251711488" behindDoc="0" locked="0" layoutInCell="1" allowOverlap="1" wp14:anchorId="02C184DB" wp14:editId="44043311">
                <wp:simplePos x="0" y="0"/>
                <wp:positionH relativeFrom="page">
                  <wp:posOffset>280035</wp:posOffset>
                </wp:positionH>
                <wp:positionV relativeFrom="paragraph">
                  <wp:posOffset>133985</wp:posOffset>
                </wp:positionV>
                <wp:extent cx="39370" cy="39370"/>
                <wp:effectExtent l="0" t="0" r="0" b="0"/>
                <wp:wrapNone/>
                <wp:docPr id="57"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472 441"/>
                            <a:gd name="T1" fmla="*/ T0 w 62"/>
                            <a:gd name="T2" fmla="+- 0 211 211"/>
                            <a:gd name="T3" fmla="*/ 211 h 62"/>
                            <a:gd name="T4" fmla="+- 0 460 441"/>
                            <a:gd name="T5" fmla="*/ T4 w 62"/>
                            <a:gd name="T6" fmla="+- 0 214 211"/>
                            <a:gd name="T7" fmla="*/ 214 h 62"/>
                            <a:gd name="T8" fmla="+- 0 450 441"/>
                            <a:gd name="T9" fmla="*/ T8 w 62"/>
                            <a:gd name="T10" fmla="+- 0 220 211"/>
                            <a:gd name="T11" fmla="*/ 220 h 62"/>
                            <a:gd name="T12" fmla="+- 0 443 441"/>
                            <a:gd name="T13" fmla="*/ T12 w 62"/>
                            <a:gd name="T14" fmla="+- 0 230 211"/>
                            <a:gd name="T15" fmla="*/ 230 h 62"/>
                            <a:gd name="T16" fmla="+- 0 441 441"/>
                            <a:gd name="T17" fmla="*/ T16 w 62"/>
                            <a:gd name="T18" fmla="+- 0 242 211"/>
                            <a:gd name="T19" fmla="*/ 242 h 62"/>
                            <a:gd name="T20" fmla="+- 0 443 441"/>
                            <a:gd name="T21" fmla="*/ T20 w 62"/>
                            <a:gd name="T22" fmla="+- 0 254 211"/>
                            <a:gd name="T23" fmla="*/ 254 h 62"/>
                            <a:gd name="T24" fmla="+- 0 450 441"/>
                            <a:gd name="T25" fmla="*/ T24 w 62"/>
                            <a:gd name="T26" fmla="+- 0 264 211"/>
                            <a:gd name="T27" fmla="*/ 264 h 62"/>
                            <a:gd name="T28" fmla="+- 0 460 441"/>
                            <a:gd name="T29" fmla="*/ T28 w 62"/>
                            <a:gd name="T30" fmla="+- 0 271 211"/>
                            <a:gd name="T31" fmla="*/ 271 h 62"/>
                            <a:gd name="T32" fmla="+- 0 472 441"/>
                            <a:gd name="T33" fmla="*/ T32 w 62"/>
                            <a:gd name="T34" fmla="+- 0 273 211"/>
                            <a:gd name="T35" fmla="*/ 273 h 62"/>
                            <a:gd name="T36" fmla="+- 0 484 441"/>
                            <a:gd name="T37" fmla="*/ T36 w 62"/>
                            <a:gd name="T38" fmla="+- 0 271 211"/>
                            <a:gd name="T39" fmla="*/ 271 h 62"/>
                            <a:gd name="T40" fmla="+- 0 494 441"/>
                            <a:gd name="T41" fmla="*/ T40 w 62"/>
                            <a:gd name="T42" fmla="+- 0 264 211"/>
                            <a:gd name="T43" fmla="*/ 264 h 62"/>
                            <a:gd name="T44" fmla="+- 0 500 441"/>
                            <a:gd name="T45" fmla="*/ T44 w 62"/>
                            <a:gd name="T46" fmla="+- 0 254 211"/>
                            <a:gd name="T47" fmla="*/ 254 h 62"/>
                            <a:gd name="T48" fmla="+- 0 503 441"/>
                            <a:gd name="T49" fmla="*/ T48 w 62"/>
                            <a:gd name="T50" fmla="+- 0 242 211"/>
                            <a:gd name="T51" fmla="*/ 242 h 62"/>
                            <a:gd name="T52" fmla="+- 0 500 441"/>
                            <a:gd name="T53" fmla="*/ T52 w 62"/>
                            <a:gd name="T54" fmla="+- 0 230 211"/>
                            <a:gd name="T55" fmla="*/ 230 h 62"/>
                            <a:gd name="T56" fmla="+- 0 494 441"/>
                            <a:gd name="T57" fmla="*/ T56 w 62"/>
                            <a:gd name="T58" fmla="+- 0 220 211"/>
                            <a:gd name="T59" fmla="*/ 220 h 62"/>
                            <a:gd name="T60" fmla="+- 0 484 441"/>
                            <a:gd name="T61" fmla="*/ T60 w 62"/>
                            <a:gd name="T62" fmla="+- 0 214 211"/>
                            <a:gd name="T63" fmla="*/ 214 h 62"/>
                            <a:gd name="T64" fmla="+- 0 472 441"/>
                            <a:gd name="T65" fmla="*/ T64 w 62"/>
                            <a:gd name="T66" fmla="+- 0 211 211"/>
                            <a:gd name="T67" fmla="*/ 211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2" y="19"/>
                              </a:lnTo>
                              <a:lnTo>
                                <a:pt x="0" y="31"/>
                              </a:lnTo>
                              <a:lnTo>
                                <a:pt x="2" y="43"/>
                              </a:lnTo>
                              <a:lnTo>
                                <a:pt x="9" y="53"/>
                              </a:lnTo>
                              <a:lnTo>
                                <a:pt x="19" y="60"/>
                              </a:lnTo>
                              <a:lnTo>
                                <a:pt x="31" y="62"/>
                              </a:lnTo>
                              <a:lnTo>
                                <a:pt x="43" y="60"/>
                              </a:lnTo>
                              <a:lnTo>
                                <a:pt x="53" y="53"/>
                              </a:lnTo>
                              <a:lnTo>
                                <a:pt x="59" y="43"/>
                              </a:lnTo>
                              <a:lnTo>
                                <a:pt x="62" y="31"/>
                              </a:lnTo>
                              <a:lnTo>
                                <a:pt x="59"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B95D7" id="Freeform 43" o:spid="_x0000_s1026" style="position:absolute;margin-left:22.05pt;margin-top:10.55pt;width:3.1pt;height:3.1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" path="m31,l19,3,9,9,2,19,,31,2,43,9,53r10,7l31,62,43,60,53,53,59,43,62,31,59,19,53,9,43,3,31,xe" fillcolor="black" stroked="f">
                <v:path arrowok="t" o:connecttype="custom" o:connectlocs="19685,133985;12065,135890;5715,139700;1270,146050;0,153670;1270,161290;5715,167640;12065,172085;19685,173355;27305,172085;33655,167640;37465,161290;39370,153670;37465,146050;33655,139700;27305,135890;19685,133985" o:connectangles="0,0,0,0,0,0,0,0,0,0,0,0,0,0,0,0,0"/>
                <w10:wrap anchorx="page"/>
              </v:shape>
            </w:pict>
          </mc:Fallback>
        </mc:AlternateContent>
      </w:r>
      <w:r>
        <w:rPr>
          <w:noProof/>
        </w:rPr>
        <mc:AlternateContent>
          <mc:Choice Requires="wps">
            <w:drawing>
              <wp:anchor distT="0" distB="0" distL="114300" distR="114300" simplePos="0" relativeHeight="251712512" behindDoc="0" locked="0" layoutInCell="1" allowOverlap="1" wp14:anchorId="55127EBA" wp14:editId="54489921">
                <wp:simplePos x="0" y="0"/>
                <wp:positionH relativeFrom="page">
                  <wp:posOffset>280035</wp:posOffset>
                </wp:positionH>
                <wp:positionV relativeFrom="paragraph">
                  <wp:posOffset>503555</wp:posOffset>
                </wp:positionV>
                <wp:extent cx="39370" cy="39370"/>
                <wp:effectExtent l="0" t="0" r="0" b="0"/>
                <wp:wrapNone/>
                <wp:docPr id="56"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472 441"/>
                            <a:gd name="T1" fmla="*/ T0 w 62"/>
                            <a:gd name="T2" fmla="+- 0 793 793"/>
                            <a:gd name="T3" fmla="*/ 793 h 62"/>
                            <a:gd name="T4" fmla="+- 0 460 441"/>
                            <a:gd name="T5" fmla="*/ T4 w 62"/>
                            <a:gd name="T6" fmla="+- 0 796 793"/>
                            <a:gd name="T7" fmla="*/ 796 h 62"/>
                            <a:gd name="T8" fmla="+- 0 450 441"/>
                            <a:gd name="T9" fmla="*/ T8 w 62"/>
                            <a:gd name="T10" fmla="+- 0 802 793"/>
                            <a:gd name="T11" fmla="*/ 802 h 62"/>
                            <a:gd name="T12" fmla="+- 0 443 441"/>
                            <a:gd name="T13" fmla="*/ T12 w 62"/>
                            <a:gd name="T14" fmla="+- 0 812 793"/>
                            <a:gd name="T15" fmla="*/ 812 h 62"/>
                            <a:gd name="T16" fmla="+- 0 441 441"/>
                            <a:gd name="T17" fmla="*/ T16 w 62"/>
                            <a:gd name="T18" fmla="+- 0 824 793"/>
                            <a:gd name="T19" fmla="*/ 824 h 62"/>
                            <a:gd name="T20" fmla="+- 0 443 441"/>
                            <a:gd name="T21" fmla="*/ T20 w 62"/>
                            <a:gd name="T22" fmla="+- 0 836 793"/>
                            <a:gd name="T23" fmla="*/ 836 h 62"/>
                            <a:gd name="T24" fmla="+- 0 450 441"/>
                            <a:gd name="T25" fmla="*/ T24 w 62"/>
                            <a:gd name="T26" fmla="+- 0 846 793"/>
                            <a:gd name="T27" fmla="*/ 846 h 62"/>
                            <a:gd name="T28" fmla="+- 0 460 441"/>
                            <a:gd name="T29" fmla="*/ T28 w 62"/>
                            <a:gd name="T30" fmla="+- 0 853 793"/>
                            <a:gd name="T31" fmla="*/ 853 h 62"/>
                            <a:gd name="T32" fmla="+- 0 472 441"/>
                            <a:gd name="T33" fmla="*/ T32 w 62"/>
                            <a:gd name="T34" fmla="+- 0 855 793"/>
                            <a:gd name="T35" fmla="*/ 855 h 62"/>
                            <a:gd name="T36" fmla="+- 0 484 441"/>
                            <a:gd name="T37" fmla="*/ T36 w 62"/>
                            <a:gd name="T38" fmla="+- 0 853 793"/>
                            <a:gd name="T39" fmla="*/ 853 h 62"/>
                            <a:gd name="T40" fmla="+- 0 494 441"/>
                            <a:gd name="T41" fmla="*/ T40 w 62"/>
                            <a:gd name="T42" fmla="+- 0 846 793"/>
                            <a:gd name="T43" fmla="*/ 846 h 62"/>
                            <a:gd name="T44" fmla="+- 0 500 441"/>
                            <a:gd name="T45" fmla="*/ T44 w 62"/>
                            <a:gd name="T46" fmla="+- 0 836 793"/>
                            <a:gd name="T47" fmla="*/ 836 h 62"/>
                            <a:gd name="T48" fmla="+- 0 503 441"/>
                            <a:gd name="T49" fmla="*/ T48 w 62"/>
                            <a:gd name="T50" fmla="+- 0 824 793"/>
                            <a:gd name="T51" fmla="*/ 824 h 62"/>
                            <a:gd name="T52" fmla="+- 0 500 441"/>
                            <a:gd name="T53" fmla="*/ T52 w 62"/>
                            <a:gd name="T54" fmla="+- 0 812 793"/>
                            <a:gd name="T55" fmla="*/ 812 h 62"/>
                            <a:gd name="T56" fmla="+- 0 494 441"/>
                            <a:gd name="T57" fmla="*/ T56 w 62"/>
                            <a:gd name="T58" fmla="+- 0 802 793"/>
                            <a:gd name="T59" fmla="*/ 802 h 62"/>
                            <a:gd name="T60" fmla="+- 0 484 441"/>
                            <a:gd name="T61" fmla="*/ T60 w 62"/>
                            <a:gd name="T62" fmla="+- 0 796 793"/>
                            <a:gd name="T63" fmla="*/ 796 h 62"/>
                            <a:gd name="T64" fmla="+- 0 472 441"/>
                            <a:gd name="T65" fmla="*/ T64 w 62"/>
                            <a:gd name="T66" fmla="+- 0 793 793"/>
                            <a:gd name="T67" fmla="*/ 793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2" y="19"/>
                              </a:lnTo>
                              <a:lnTo>
                                <a:pt x="0" y="31"/>
                              </a:lnTo>
                              <a:lnTo>
                                <a:pt x="2" y="43"/>
                              </a:lnTo>
                              <a:lnTo>
                                <a:pt x="9" y="53"/>
                              </a:lnTo>
                              <a:lnTo>
                                <a:pt x="19" y="60"/>
                              </a:lnTo>
                              <a:lnTo>
                                <a:pt x="31" y="62"/>
                              </a:lnTo>
                              <a:lnTo>
                                <a:pt x="43" y="60"/>
                              </a:lnTo>
                              <a:lnTo>
                                <a:pt x="53" y="53"/>
                              </a:lnTo>
                              <a:lnTo>
                                <a:pt x="59" y="43"/>
                              </a:lnTo>
                              <a:lnTo>
                                <a:pt x="62" y="31"/>
                              </a:lnTo>
                              <a:lnTo>
                                <a:pt x="59"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32CD0" id="Freeform 42" o:spid="_x0000_s1026" style="position:absolute;margin-left:22.05pt;margin-top:39.65pt;width:3.1pt;height:3.1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" path="m31,l19,3,9,9,2,19,,31,2,43,9,53r10,7l31,62,43,60,53,53,59,43,62,31,59,19,53,9,43,3,31,xe" fillcolor="black" stroked="f">
                <v:path arrowok="t" o:connecttype="custom" o:connectlocs="19685,503555;12065,505460;5715,509270;1270,515620;0,523240;1270,530860;5715,537210;12065,541655;19685,542925;27305,541655;33655,537210;37465,530860;39370,523240;37465,515620;33655,509270;27305,505460;19685,503555" o:connectangles="0,0,0,0,0,0,0,0,0,0,0,0,0,0,0,0,0"/>
                <w10:wrap anchorx="page"/>
              </v:shape>
            </w:pict>
          </mc:Fallback>
        </mc:AlternateContent>
      </w:r>
      <w:r w:rsidR="0035437B">
        <w:t>To get those supportive services, you must go to the</w:t>
      </w:r>
      <w:r w:rsidR="0035437B">
        <w:rPr>
          <w:spacing w:val="-1"/>
        </w:rPr>
        <w:t xml:space="preserve"> </w:t>
      </w:r>
      <w:r w:rsidR="0035437B">
        <w:t>activity the</w:t>
      </w:r>
      <w:r w:rsidR="0035437B">
        <w:tab/>
      </w:r>
      <w:r w:rsidR="0035437B">
        <w:rPr>
          <w:u w:val="single"/>
        </w:rPr>
        <w:t xml:space="preserve"> </w:t>
      </w:r>
      <w:r w:rsidR="0035437B">
        <w:rPr>
          <w:u w:val="single"/>
        </w:rPr>
        <w:tab/>
      </w:r>
      <w:r w:rsidR="0035437B">
        <w:t xml:space="preserve"> county told you to attend.</w:t>
      </w:r>
    </w:p>
    <w:p w14:paraId="6168225D" w14:textId="77777777" w:rsidR="001A76BB" w:rsidRDefault="0035437B">
      <w:pPr>
        <w:pStyle w:val="BodyText"/>
        <w:spacing w:before="19"/>
        <w:ind w:left="322" w:right="6014"/>
      </w:pPr>
      <w:r>
        <w:t>If the amount of supportive services the county pays while you wait for a hearing decision is not enough to allow you to participate, you</w:t>
      </w:r>
    </w:p>
    <w:p w14:paraId="72FB23C5" w14:textId="7C57AE22" w:rsidR="001A76BB" w:rsidRDefault="002F3FA2">
      <w:pPr>
        <w:pStyle w:val="BodyText"/>
        <w:tabs>
          <w:tab w:val="left" w:pos="5897"/>
          <w:tab w:val="left" w:pos="11522"/>
        </w:tabs>
        <w:spacing w:line="205" w:lineRule="exact"/>
        <w:ind w:left="322"/>
      </w:pPr>
      <w:r>
        <w:rPr>
          <w:noProof/>
        </w:rPr>
        <mc:AlternateContent>
          <mc:Choice Requires="wps">
            <w:drawing>
              <wp:anchor distT="0" distB="0" distL="114300" distR="114300" simplePos="0" relativeHeight="251706368" behindDoc="0" locked="0" layoutInCell="1" allowOverlap="1" wp14:anchorId="4194961D" wp14:editId="65795FA8">
                <wp:simplePos x="0" y="0"/>
                <wp:positionH relativeFrom="page">
                  <wp:posOffset>3948430</wp:posOffset>
                </wp:positionH>
                <wp:positionV relativeFrom="paragraph">
                  <wp:posOffset>-93345</wp:posOffset>
                </wp:positionV>
                <wp:extent cx="3571875" cy="0"/>
                <wp:effectExtent l="0" t="0" r="0" b="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8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0426A" id="Line 41"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0.9pt,-7.35pt" to="59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" strokeweight=".72pt">
                <w10:wrap anchorx="page"/>
              </v:line>
            </w:pict>
          </mc:Fallback>
        </mc:AlternateContent>
      </w:r>
      <w:r w:rsidR="0035437B">
        <w:t>can stop going to the</w:t>
      </w:r>
      <w:r w:rsidR="0035437B">
        <w:rPr>
          <w:spacing w:val="-1"/>
        </w:rPr>
        <w:t xml:space="preserve"> </w:t>
      </w:r>
      <w:r w:rsidR="0035437B">
        <w:t>activity.</w:t>
      </w:r>
      <w:r w:rsidR="0035437B">
        <w:tab/>
      </w:r>
      <w:r w:rsidR="0035437B">
        <w:rPr>
          <w:u w:val="single"/>
        </w:rPr>
        <w:t xml:space="preserve"> </w:t>
      </w:r>
      <w:r w:rsidR="0035437B">
        <w:rPr>
          <w:u w:val="single"/>
        </w:rPr>
        <w:tab/>
      </w:r>
    </w:p>
    <w:p w14:paraId="2798428A" w14:textId="2A27997C" w:rsidR="001A76BB" w:rsidRDefault="002F3FA2">
      <w:pPr>
        <w:spacing w:before="103"/>
        <w:ind w:left="132"/>
        <w:rPr>
          <w:b/>
          <w:sz w:val="18"/>
        </w:rPr>
      </w:pPr>
      <w:r>
        <w:rPr>
          <w:noProof/>
        </w:rPr>
        <mc:AlternateContent>
          <mc:Choice Requires="wps">
            <w:drawing>
              <wp:anchor distT="0" distB="0" distL="114300" distR="114300" simplePos="0" relativeHeight="251707392" behindDoc="0" locked="0" layoutInCell="1" allowOverlap="1" wp14:anchorId="7C4FC0A1" wp14:editId="77163621">
                <wp:simplePos x="0" y="0"/>
                <wp:positionH relativeFrom="page">
                  <wp:posOffset>3948430</wp:posOffset>
                </wp:positionH>
                <wp:positionV relativeFrom="paragraph">
                  <wp:posOffset>186690</wp:posOffset>
                </wp:positionV>
                <wp:extent cx="3571875" cy="0"/>
                <wp:effectExtent l="0" t="0" r="0" b="0"/>
                <wp:wrapNone/>
                <wp:docPr id="54"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8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6BD35" id="Line 40"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0.9pt,14.7pt" to="592.1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" strokeweight=".72pt">
                <w10:wrap anchorx="page"/>
              </v:line>
            </w:pict>
          </mc:Fallback>
        </mc:AlternateContent>
      </w:r>
      <w:r w:rsidR="0035437B">
        <w:rPr>
          <w:b/>
          <w:sz w:val="18"/>
          <w:u w:val="single"/>
        </w:rPr>
        <w:t>Cal-Learn:</w:t>
      </w:r>
    </w:p>
    <w:p w14:paraId="173D7948" w14:textId="11C0EBC0" w:rsidR="001A76BB" w:rsidRDefault="002F3FA2">
      <w:pPr>
        <w:tabs>
          <w:tab w:val="left" w:pos="6212"/>
        </w:tabs>
        <w:spacing w:before="90" w:line="214" w:lineRule="exact"/>
        <w:ind w:left="328"/>
        <w:rPr>
          <w:b/>
          <w:sz w:val="18"/>
        </w:rPr>
      </w:pPr>
      <w:r>
        <w:rPr>
          <w:noProof/>
        </w:rPr>
        <mc:AlternateContent>
          <mc:Choice Requires="wpg">
            <w:drawing>
              <wp:anchor distT="0" distB="0" distL="114300" distR="114300" simplePos="0" relativeHeight="251326464" behindDoc="1" locked="0" layoutInCell="1" allowOverlap="1" wp14:anchorId="1A9DE87C" wp14:editId="17C23D93">
                <wp:simplePos x="0" y="0"/>
                <wp:positionH relativeFrom="page">
                  <wp:posOffset>3958590</wp:posOffset>
                </wp:positionH>
                <wp:positionV relativeFrom="paragraph">
                  <wp:posOffset>67310</wp:posOffset>
                </wp:positionV>
                <wp:extent cx="120650" cy="120650"/>
                <wp:effectExtent l="0" t="0" r="0" b="0"/>
                <wp:wrapNone/>
                <wp:docPr id="5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120650"/>
                          <a:chOff x="6234" y="106"/>
                          <a:chExt cx="190" cy="190"/>
                        </a:xfrm>
                      </wpg:grpSpPr>
                      <wps:wsp>
                        <wps:cNvPr id="52" name="Rectangle 39"/>
                        <wps:cNvSpPr>
                          <a:spLocks noChangeArrowheads="1"/>
                        </wps:cNvSpPr>
                        <wps:spPr bwMode="auto">
                          <a:xfrm>
                            <a:off x="6239" y="110"/>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38"/>
                        <wps:cNvSpPr>
                          <a:spLocks noChangeArrowheads="1"/>
                        </wps:cNvSpPr>
                        <wps:spPr bwMode="auto">
                          <a:xfrm>
                            <a:off x="6239" y="110"/>
                            <a:ext cx="180" cy="18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971B7D" id="Group 37" o:spid="_x0000_s1026" style="position:absolute;margin-left:311.7pt;margin-top:5.3pt;width:9.5pt;height:9.5pt;z-index:-251990016;mso-position-horizontal-relative:page" coordorigin="6234,106" coordsize="190,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">
                <v:rect id="Rectangle 39" o:spid="_x0000_s1027" style="position:absolute;left:6239;top:11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" stroked="f"/>
                <v:rect id="Rectangle 38" o:spid="_x0000_s1028" style="position:absolute;left:6239;top:11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" filled="f" strokeweight=".5pt"/>
                <w10:wrap anchorx="page"/>
              </v:group>
            </w:pict>
          </mc:Fallback>
        </mc:AlternateContent>
      </w:r>
      <w:r>
        <w:rPr>
          <w:noProof/>
        </w:rPr>
        <mc:AlternateContent>
          <mc:Choice Requires="wps">
            <w:drawing>
              <wp:anchor distT="0" distB="0" distL="114300" distR="114300" simplePos="0" relativeHeight="251713536" behindDoc="0" locked="0" layoutInCell="1" allowOverlap="1" wp14:anchorId="36ECAA99" wp14:editId="3793BD3A">
                <wp:simplePos x="0" y="0"/>
                <wp:positionH relativeFrom="page">
                  <wp:posOffset>283845</wp:posOffset>
                </wp:positionH>
                <wp:positionV relativeFrom="paragraph">
                  <wp:posOffset>112395</wp:posOffset>
                </wp:positionV>
                <wp:extent cx="39370" cy="39370"/>
                <wp:effectExtent l="0" t="0" r="0" b="0"/>
                <wp:wrapNone/>
                <wp:docPr id="50"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478 447"/>
                            <a:gd name="T1" fmla="*/ T0 w 62"/>
                            <a:gd name="T2" fmla="+- 0 177 177"/>
                            <a:gd name="T3" fmla="*/ 177 h 62"/>
                            <a:gd name="T4" fmla="+- 0 466 447"/>
                            <a:gd name="T5" fmla="*/ T4 w 62"/>
                            <a:gd name="T6" fmla="+- 0 180 177"/>
                            <a:gd name="T7" fmla="*/ 180 h 62"/>
                            <a:gd name="T8" fmla="+- 0 456 447"/>
                            <a:gd name="T9" fmla="*/ T8 w 62"/>
                            <a:gd name="T10" fmla="+- 0 186 177"/>
                            <a:gd name="T11" fmla="*/ 186 h 62"/>
                            <a:gd name="T12" fmla="+- 0 449 447"/>
                            <a:gd name="T13" fmla="*/ T12 w 62"/>
                            <a:gd name="T14" fmla="+- 0 196 177"/>
                            <a:gd name="T15" fmla="*/ 196 h 62"/>
                            <a:gd name="T16" fmla="+- 0 447 447"/>
                            <a:gd name="T17" fmla="*/ T16 w 62"/>
                            <a:gd name="T18" fmla="+- 0 208 177"/>
                            <a:gd name="T19" fmla="*/ 208 h 62"/>
                            <a:gd name="T20" fmla="+- 0 449 447"/>
                            <a:gd name="T21" fmla="*/ T20 w 62"/>
                            <a:gd name="T22" fmla="+- 0 220 177"/>
                            <a:gd name="T23" fmla="*/ 220 h 62"/>
                            <a:gd name="T24" fmla="+- 0 456 447"/>
                            <a:gd name="T25" fmla="*/ T24 w 62"/>
                            <a:gd name="T26" fmla="+- 0 230 177"/>
                            <a:gd name="T27" fmla="*/ 230 h 62"/>
                            <a:gd name="T28" fmla="+- 0 466 447"/>
                            <a:gd name="T29" fmla="*/ T28 w 62"/>
                            <a:gd name="T30" fmla="+- 0 237 177"/>
                            <a:gd name="T31" fmla="*/ 237 h 62"/>
                            <a:gd name="T32" fmla="+- 0 478 447"/>
                            <a:gd name="T33" fmla="*/ T32 w 62"/>
                            <a:gd name="T34" fmla="+- 0 239 177"/>
                            <a:gd name="T35" fmla="*/ 239 h 62"/>
                            <a:gd name="T36" fmla="+- 0 490 447"/>
                            <a:gd name="T37" fmla="*/ T36 w 62"/>
                            <a:gd name="T38" fmla="+- 0 237 177"/>
                            <a:gd name="T39" fmla="*/ 237 h 62"/>
                            <a:gd name="T40" fmla="+- 0 500 447"/>
                            <a:gd name="T41" fmla="*/ T40 w 62"/>
                            <a:gd name="T42" fmla="+- 0 230 177"/>
                            <a:gd name="T43" fmla="*/ 230 h 62"/>
                            <a:gd name="T44" fmla="+- 0 506 447"/>
                            <a:gd name="T45" fmla="*/ T44 w 62"/>
                            <a:gd name="T46" fmla="+- 0 220 177"/>
                            <a:gd name="T47" fmla="*/ 220 h 62"/>
                            <a:gd name="T48" fmla="+- 0 509 447"/>
                            <a:gd name="T49" fmla="*/ T48 w 62"/>
                            <a:gd name="T50" fmla="+- 0 208 177"/>
                            <a:gd name="T51" fmla="*/ 208 h 62"/>
                            <a:gd name="T52" fmla="+- 0 506 447"/>
                            <a:gd name="T53" fmla="*/ T52 w 62"/>
                            <a:gd name="T54" fmla="+- 0 196 177"/>
                            <a:gd name="T55" fmla="*/ 196 h 62"/>
                            <a:gd name="T56" fmla="+- 0 500 447"/>
                            <a:gd name="T57" fmla="*/ T56 w 62"/>
                            <a:gd name="T58" fmla="+- 0 186 177"/>
                            <a:gd name="T59" fmla="*/ 186 h 62"/>
                            <a:gd name="T60" fmla="+- 0 490 447"/>
                            <a:gd name="T61" fmla="*/ T60 w 62"/>
                            <a:gd name="T62" fmla="+- 0 180 177"/>
                            <a:gd name="T63" fmla="*/ 180 h 62"/>
                            <a:gd name="T64" fmla="+- 0 478 447"/>
                            <a:gd name="T65" fmla="*/ T64 w 62"/>
                            <a:gd name="T66" fmla="+- 0 177 177"/>
                            <a:gd name="T67" fmla="*/ 177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2" y="19"/>
                              </a:lnTo>
                              <a:lnTo>
                                <a:pt x="0" y="31"/>
                              </a:lnTo>
                              <a:lnTo>
                                <a:pt x="2" y="43"/>
                              </a:lnTo>
                              <a:lnTo>
                                <a:pt x="9" y="53"/>
                              </a:lnTo>
                              <a:lnTo>
                                <a:pt x="19" y="60"/>
                              </a:lnTo>
                              <a:lnTo>
                                <a:pt x="31" y="62"/>
                              </a:lnTo>
                              <a:lnTo>
                                <a:pt x="43" y="60"/>
                              </a:lnTo>
                              <a:lnTo>
                                <a:pt x="53" y="53"/>
                              </a:lnTo>
                              <a:lnTo>
                                <a:pt x="59" y="43"/>
                              </a:lnTo>
                              <a:lnTo>
                                <a:pt x="62" y="31"/>
                              </a:lnTo>
                              <a:lnTo>
                                <a:pt x="59"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501A7" id="Freeform 36" o:spid="_x0000_s1026" style="position:absolute;margin-left:22.35pt;margin-top:8.85pt;width:3.1pt;height:3.1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" path="m31,l19,3,9,9,2,19,,31,2,43,9,53r10,7l31,62,43,60,53,53,59,43,62,31,59,19,53,9,43,3,31,xe" fillcolor="black" stroked="f">
                <v:path arrowok="t" o:connecttype="custom" o:connectlocs="19685,112395;12065,114300;5715,118110;1270,124460;0,132080;1270,139700;5715,146050;12065,150495;19685,151765;27305,150495;33655,146050;37465,139700;39370,132080;37465,124460;33655,118110;27305,114300;19685,112395" o:connectangles="0,0,0,0,0,0,0,0,0,0,0,0,0,0,0,0,0"/>
                <w10:wrap anchorx="page"/>
              </v:shape>
            </w:pict>
          </mc:Fallback>
        </mc:AlternateContent>
      </w:r>
      <w:r>
        <w:rPr>
          <w:noProof/>
        </w:rPr>
        <mc:AlternateContent>
          <mc:Choice Requires="wps">
            <w:drawing>
              <wp:anchor distT="0" distB="0" distL="114300" distR="114300" simplePos="0" relativeHeight="251339776" behindDoc="1" locked="0" layoutInCell="1" allowOverlap="1" wp14:anchorId="30598959" wp14:editId="28D0EA37">
                <wp:simplePos x="0" y="0"/>
                <wp:positionH relativeFrom="page">
                  <wp:posOffset>2108835</wp:posOffset>
                </wp:positionH>
                <wp:positionV relativeFrom="paragraph">
                  <wp:posOffset>78740</wp:posOffset>
                </wp:positionV>
                <wp:extent cx="5129530" cy="1021715"/>
                <wp:effectExtent l="0" t="0" r="0" b="0"/>
                <wp:wrapNone/>
                <wp:docPr id="4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8006B" w14:textId="77777777" w:rsidR="001A76BB" w:rsidRDefault="0035437B">
                            <w:pPr>
                              <w:tabs>
                                <w:tab w:val="left" w:pos="8077"/>
                              </w:tabs>
                              <w:spacing w:line="1609" w:lineRule="exact"/>
                              <w:rPr>
                                <w:b/>
                                <w:sz w:val="144"/>
                              </w:rPr>
                            </w:pPr>
                            <w:r>
                              <w:rPr>
                                <w:b/>
                                <w:color w:val="C0C0C0"/>
                                <w:sz w:val="144"/>
                              </w:rPr>
                              <w:t>DO NO</w:t>
                            </w:r>
                            <w:r>
                              <w:rPr>
                                <w:b/>
                                <w:strike/>
                                <w:color w:val="C0C0C0"/>
                                <w:sz w:val="144"/>
                              </w:rPr>
                              <w:t>T</w:t>
                            </w:r>
                            <w:r>
                              <w:rPr>
                                <w:b/>
                                <w:strike/>
                                <w:color w:val="C0C0C0"/>
                                <w:sz w:val="144"/>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98959" id="Text Box 35" o:spid="_x0000_s1034" type="#_x0000_t202" style="position:absolute;left:0;text-align:left;margin-left:166.05pt;margin-top:6.2pt;width:403.9pt;height:80.45pt;z-index:-25197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OWwtQIAALM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" filled="f" stroked="f">
                <v:textbox inset="0,0,0,0">
                  <w:txbxContent>
                    <w:p w14:paraId="42E8006B" w14:textId="77777777" w:rsidR="001A76BB" w:rsidRDefault="0035437B">
                      <w:pPr>
                        <w:tabs>
                          <w:tab w:val="left" w:pos="8077"/>
                        </w:tabs>
                        <w:spacing w:line="1609" w:lineRule="exact"/>
                        <w:rPr>
                          <w:b/>
                          <w:sz w:val="144"/>
                        </w:rPr>
                      </w:pPr>
                      <w:r>
                        <w:rPr>
                          <w:b/>
                          <w:color w:val="C0C0C0"/>
                          <w:sz w:val="144"/>
                        </w:rPr>
                        <w:t>DO NO</w:t>
                      </w:r>
                      <w:r>
                        <w:rPr>
                          <w:b/>
                          <w:strike/>
                          <w:color w:val="C0C0C0"/>
                          <w:sz w:val="144"/>
                        </w:rPr>
                        <w:t>T</w:t>
                      </w:r>
                      <w:r>
                        <w:rPr>
                          <w:b/>
                          <w:strike/>
                          <w:color w:val="C0C0C0"/>
                          <w:sz w:val="144"/>
                        </w:rPr>
                        <w:tab/>
                      </w:r>
                    </w:p>
                  </w:txbxContent>
                </v:textbox>
                <w10:wrap anchorx="page"/>
              </v:shape>
            </w:pict>
          </mc:Fallback>
        </mc:AlternateContent>
      </w:r>
      <w:r w:rsidR="0035437B">
        <w:rPr>
          <w:position w:val="1"/>
          <w:sz w:val="18"/>
        </w:rPr>
        <w:t>You cannot participate in the Cal-Learn Program if we told</w:t>
      </w:r>
      <w:r w:rsidR="0035437B">
        <w:rPr>
          <w:spacing w:val="-1"/>
          <w:position w:val="1"/>
          <w:sz w:val="18"/>
        </w:rPr>
        <w:t xml:space="preserve"> </w:t>
      </w:r>
      <w:r w:rsidR="0035437B">
        <w:rPr>
          <w:position w:val="1"/>
          <w:sz w:val="18"/>
        </w:rPr>
        <w:t>you we</w:t>
      </w:r>
      <w:r w:rsidR="0035437B">
        <w:rPr>
          <w:position w:val="1"/>
          <w:sz w:val="18"/>
        </w:rPr>
        <w:tab/>
      </w:r>
      <w:r w:rsidR="0035437B">
        <w:rPr>
          <w:b/>
          <w:sz w:val="18"/>
        </w:rPr>
        <w:t>If you need more space, check here and add a page.</w:t>
      </w:r>
    </w:p>
    <w:p w14:paraId="2C628E22" w14:textId="77777777" w:rsidR="001A76BB" w:rsidRDefault="001A76BB">
      <w:pPr>
        <w:spacing w:line="214" w:lineRule="exact"/>
        <w:rPr>
          <w:sz w:val="18"/>
        </w:rPr>
        <w:sectPr w:rsidR="001A76BB">
          <w:type w:val="continuous"/>
          <w:pgSz w:w="12240" w:h="15840"/>
          <w:pgMar w:top="0" w:right="240" w:bottom="500" w:left="320" w:header="720" w:footer="720" w:gutter="0"/>
          <w:cols w:space="720"/>
        </w:sectPr>
      </w:pPr>
    </w:p>
    <w:p w14:paraId="5BF3730F" w14:textId="77777777" w:rsidR="001A76BB" w:rsidRDefault="0035437B">
      <w:pPr>
        <w:pStyle w:val="BodyText"/>
        <w:spacing w:line="201" w:lineRule="exact"/>
        <w:ind w:left="328"/>
      </w:pPr>
      <w:r>
        <w:t>cannot serve you.</w:t>
      </w:r>
    </w:p>
    <w:p w14:paraId="2591F5F2" w14:textId="1F0EA926" w:rsidR="001A76BB" w:rsidRDefault="002F3FA2">
      <w:pPr>
        <w:pStyle w:val="BodyText"/>
        <w:spacing w:before="77"/>
        <w:ind w:left="328" w:right="20"/>
      </w:pPr>
      <w:r>
        <w:rPr>
          <w:noProof/>
        </w:rPr>
        <mc:AlternateContent>
          <mc:Choice Requires="wps">
            <w:drawing>
              <wp:anchor distT="0" distB="0" distL="114300" distR="114300" simplePos="0" relativeHeight="251714560" behindDoc="0" locked="0" layoutInCell="1" allowOverlap="1" wp14:anchorId="75F6E608" wp14:editId="6D02CA10">
                <wp:simplePos x="0" y="0"/>
                <wp:positionH relativeFrom="page">
                  <wp:posOffset>283845</wp:posOffset>
                </wp:positionH>
                <wp:positionV relativeFrom="paragraph">
                  <wp:posOffset>97155</wp:posOffset>
                </wp:positionV>
                <wp:extent cx="39370" cy="39370"/>
                <wp:effectExtent l="0" t="0" r="0" b="0"/>
                <wp:wrapNone/>
                <wp:docPr id="48"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39370"/>
                        </a:xfrm>
                        <a:custGeom>
                          <a:avLst/>
                          <a:gdLst>
                            <a:gd name="T0" fmla="+- 0 478 447"/>
                            <a:gd name="T1" fmla="*/ T0 w 62"/>
                            <a:gd name="T2" fmla="+- 0 153 153"/>
                            <a:gd name="T3" fmla="*/ 153 h 62"/>
                            <a:gd name="T4" fmla="+- 0 466 447"/>
                            <a:gd name="T5" fmla="*/ T4 w 62"/>
                            <a:gd name="T6" fmla="+- 0 156 153"/>
                            <a:gd name="T7" fmla="*/ 156 h 62"/>
                            <a:gd name="T8" fmla="+- 0 456 447"/>
                            <a:gd name="T9" fmla="*/ T8 w 62"/>
                            <a:gd name="T10" fmla="+- 0 162 153"/>
                            <a:gd name="T11" fmla="*/ 162 h 62"/>
                            <a:gd name="T12" fmla="+- 0 449 447"/>
                            <a:gd name="T13" fmla="*/ T12 w 62"/>
                            <a:gd name="T14" fmla="+- 0 172 153"/>
                            <a:gd name="T15" fmla="*/ 172 h 62"/>
                            <a:gd name="T16" fmla="+- 0 447 447"/>
                            <a:gd name="T17" fmla="*/ T16 w 62"/>
                            <a:gd name="T18" fmla="+- 0 184 153"/>
                            <a:gd name="T19" fmla="*/ 184 h 62"/>
                            <a:gd name="T20" fmla="+- 0 449 447"/>
                            <a:gd name="T21" fmla="*/ T20 w 62"/>
                            <a:gd name="T22" fmla="+- 0 196 153"/>
                            <a:gd name="T23" fmla="*/ 196 h 62"/>
                            <a:gd name="T24" fmla="+- 0 456 447"/>
                            <a:gd name="T25" fmla="*/ T24 w 62"/>
                            <a:gd name="T26" fmla="+- 0 206 153"/>
                            <a:gd name="T27" fmla="*/ 206 h 62"/>
                            <a:gd name="T28" fmla="+- 0 466 447"/>
                            <a:gd name="T29" fmla="*/ T28 w 62"/>
                            <a:gd name="T30" fmla="+- 0 213 153"/>
                            <a:gd name="T31" fmla="*/ 213 h 62"/>
                            <a:gd name="T32" fmla="+- 0 478 447"/>
                            <a:gd name="T33" fmla="*/ T32 w 62"/>
                            <a:gd name="T34" fmla="+- 0 215 153"/>
                            <a:gd name="T35" fmla="*/ 215 h 62"/>
                            <a:gd name="T36" fmla="+- 0 490 447"/>
                            <a:gd name="T37" fmla="*/ T36 w 62"/>
                            <a:gd name="T38" fmla="+- 0 213 153"/>
                            <a:gd name="T39" fmla="*/ 213 h 62"/>
                            <a:gd name="T40" fmla="+- 0 500 447"/>
                            <a:gd name="T41" fmla="*/ T40 w 62"/>
                            <a:gd name="T42" fmla="+- 0 206 153"/>
                            <a:gd name="T43" fmla="*/ 206 h 62"/>
                            <a:gd name="T44" fmla="+- 0 506 447"/>
                            <a:gd name="T45" fmla="*/ T44 w 62"/>
                            <a:gd name="T46" fmla="+- 0 196 153"/>
                            <a:gd name="T47" fmla="*/ 196 h 62"/>
                            <a:gd name="T48" fmla="+- 0 509 447"/>
                            <a:gd name="T49" fmla="*/ T48 w 62"/>
                            <a:gd name="T50" fmla="+- 0 184 153"/>
                            <a:gd name="T51" fmla="*/ 184 h 62"/>
                            <a:gd name="T52" fmla="+- 0 506 447"/>
                            <a:gd name="T53" fmla="*/ T52 w 62"/>
                            <a:gd name="T54" fmla="+- 0 172 153"/>
                            <a:gd name="T55" fmla="*/ 172 h 62"/>
                            <a:gd name="T56" fmla="+- 0 500 447"/>
                            <a:gd name="T57" fmla="*/ T56 w 62"/>
                            <a:gd name="T58" fmla="+- 0 162 153"/>
                            <a:gd name="T59" fmla="*/ 162 h 62"/>
                            <a:gd name="T60" fmla="+- 0 490 447"/>
                            <a:gd name="T61" fmla="*/ T60 w 62"/>
                            <a:gd name="T62" fmla="+- 0 156 153"/>
                            <a:gd name="T63" fmla="*/ 156 h 62"/>
                            <a:gd name="T64" fmla="+- 0 478 447"/>
                            <a:gd name="T65" fmla="*/ T64 w 62"/>
                            <a:gd name="T66" fmla="+- 0 153 153"/>
                            <a:gd name="T67" fmla="*/ 153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62" h="62">
                              <a:moveTo>
                                <a:pt x="31" y="0"/>
                              </a:moveTo>
                              <a:lnTo>
                                <a:pt x="19" y="3"/>
                              </a:lnTo>
                              <a:lnTo>
                                <a:pt x="9" y="9"/>
                              </a:lnTo>
                              <a:lnTo>
                                <a:pt x="2" y="19"/>
                              </a:lnTo>
                              <a:lnTo>
                                <a:pt x="0" y="31"/>
                              </a:lnTo>
                              <a:lnTo>
                                <a:pt x="2" y="43"/>
                              </a:lnTo>
                              <a:lnTo>
                                <a:pt x="9" y="53"/>
                              </a:lnTo>
                              <a:lnTo>
                                <a:pt x="19" y="60"/>
                              </a:lnTo>
                              <a:lnTo>
                                <a:pt x="31" y="62"/>
                              </a:lnTo>
                              <a:lnTo>
                                <a:pt x="43" y="60"/>
                              </a:lnTo>
                              <a:lnTo>
                                <a:pt x="53" y="53"/>
                              </a:lnTo>
                              <a:lnTo>
                                <a:pt x="59" y="43"/>
                              </a:lnTo>
                              <a:lnTo>
                                <a:pt x="62" y="31"/>
                              </a:lnTo>
                              <a:lnTo>
                                <a:pt x="59" y="19"/>
                              </a:lnTo>
                              <a:lnTo>
                                <a:pt x="53" y="9"/>
                              </a:lnTo>
                              <a:lnTo>
                                <a:pt x="43" y="3"/>
                              </a:lnTo>
                              <a:lnTo>
                                <a:pt x="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AE43CF" id="Freeform 34" o:spid="_x0000_s1026" style="position:absolute;margin-left:22.35pt;margin-top:7.65pt;width:3.1pt;height:3.1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" path="m31,l19,3,9,9,2,19,,31,2,43,9,53r10,7l31,62,43,60,53,53,59,43,62,31,59,19,53,9,43,3,31,xe" fillcolor="black" stroked="f">
                <v:path arrowok="t" o:connecttype="custom" o:connectlocs="19685,97155;12065,99060;5715,102870;1270,109220;0,116840;1270,124460;5715,130810;12065,135255;19685,136525;27305,135255;33655,130810;37465,124460;39370,116840;37465,109220;33655,102870;27305,99060;19685,97155" o:connectangles="0,0,0,0,0,0,0,0,0,0,0,0,0,0,0,0,0"/>
                <w10:wrap anchorx="page"/>
              </v:shape>
            </w:pict>
          </mc:Fallback>
        </mc:AlternateContent>
      </w:r>
      <w:r w:rsidR="0035437B">
        <w:t>We will only pay for Cal-Learn supportive services for an approved activity.</w:t>
      </w:r>
    </w:p>
    <w:p w14:paraId="6B95032D" w14:textId="77777777" w:rsidR="001A76BB" w:rsidRDefault="0035437B">
      <w:pPr>
        <w:pStyle w:val="Heading4"/>
        <w:spacing w:before="64"/>
      </w:pPr>
      <w:r>
        <w:t>OTHER INFORMATION</w:t>
      </w:r>
    </w:p>
    <w:p w14:paraId="4EA7D360" w14:textId="77777777" w:rsidR="001A76BB" w:rsidRDefault="0035437B">
      <w:pPr>
        <w:spacing w:before="78" w:line="180" w:lineRule="atLeast"/>
        <w:ind w:left="115" w:right="47"/>
        <w:rPr>
          <w:sz w:val="16"/>
        </w:rPr>
      </w:pPr>
      <w:r>
        <w:rPr>
          <w:b/>
          <w:sz w:val="16"/>
        </w:rPr>
        <w:t xml:space="preserve">Medi-Cal Managed Care Plan Members: </w:t>
      </w:r>
      <w:r>
        <w:rPr>
          <w:sz w:val="16"/>
        </w:rPr>
        <w:t>The action on this notice may stop you from getting services from your managed care health plan. You may wish</w:t>
      </w:r>
    </w:p>
    <w:p w14:paraId="1764F7CC" w14:textId="77777777" w:rsidR="001A76BB" w:rsidRDefault="0035437B">
      <w:pPr>
        <w:pStyle w:val="BodyText"/>
        <w:spacing w:before="142" w:line="244" w:lineRule="auto"/>
        <w:ind w:left="364" w:right="196" w:firstLine="9"/>
      </w:pPr>
      <w:r>
        <w:br w:type="column"/>
      </w:r>
      <w:r>
        <w:t>I need the state to provide me with an interpreter at no cost to me. (A relative or friend cannot interpret for you at the hearing.)</w:t>
      </w:r>
    </w:p>
    <w:p w14:paraId="1783127F" w14:textId="1014E0D7" w:rsidR="001A76BB" w:rsidRDefault="002F3FA2">
      <w:pPr>
        <w:pStyle w:val="BodyText"/>
        <w:spacing w:before="43"/>
        <w:ind w:left="379"/>
      </w:pPr>
      <w:r>
        <w:rPr>
          <w:noProof/>
        </w:rPr>
        <mc:AlternateContent>
          <mc:Choice Requires="wpg">
            <w:drawing>
              <wp:anchor distT="0" distB="0" distL="114300" distR="114300" simplePos="0" relativeHeight="251327488" behindDoc="1" locked="0" layoutInCell="1" allowOverlap="1" wp14:anchorId="1BE3C4C8" wp14:editId="64EA6AED">
                <wp:simplePos x="0" y="0"/>
                <wp:positionH relativeFrom="page">
                  <wp:posOffset>3958590</wp:posOffset>
                </wp:positionH>
                <wp:positionV relativeFrom="paragraph">
                  <wp:posOffset>-267970</wp:posOffset>
                </wp:positionV>
                <wp:extent cx="120650" cy="120650"/>
                <wp:effectExtent l="0" t="0" r="0" b="0"/>
                <wp:wrapNone/>
                <wp:docPr id="4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0650" cy="120650"/>
                          <a:chOff x="6234" y="-422"/>
                          <a:chExt cx="190" cy="190"/>
                        </a:xfrm>
                      </wpg:grpSpPr>
                      <wps:wsp>
                        <wps:cNvPr id="46" name="Rectangle 33"/>
                        <wps:cNvSpPr>
                          <a:spLocks noChangeArrowheads="1"/>
                        </wps:cNvSpPr>
                        <wps:spPr bwMode="auto">
                          <a:xfrm>
                            <a:off x="6239" y="-417"/>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32"/>
                        <wps:cNvSpPr>
                          <a:spLocks noChangeArrowheads="1"/>
                        </wps:cNvSpPr>
                        <wps:spPr bwMode="auto">
                          <a:xfrm>
                            <a:off x="6239" y="-417"/>
                            <a:ext cx="180" cy="18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B09065" id="Group 31" o:spid="_x0000_s1026" style="position:absolute;margin-left:311.7pt;margin-top:-21.1pt;width:9.5pt;height:9.5pt;z-index:-251988992;mso-position-horizontal-relative:page" coordorigin="6234,-422" coordsize="190,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">
                <v:rect id="Rectangle 33" o:spid="_x0000_s1027" style="position:absolute;left:6239;top:-41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" stroked="f"/>
                <v:rect id="Rectangle 32" o:spid="_x0000_s1028" style="position:absolute;left:6239;top:-41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" filled="f" strokeweight=".5pt"/>
                <w10:wrap anchorx="page"/>
              </v:group>
            </w:pict>
          </mc:Fallback>
        </mc:AlternateContent>
      </w:r>
      <w:r w:rsidR="0035437B">
        <w:t>My language or dialect is:</w:t>
      </w:r>
    </w:p>
    <w:p w14:paraId="1A694D42" w14:textId="543A8486" w:rsidR="001A76BB" w:rsidRDefault="002F3FA2">
      <w:pPr>
        <w:pStyle w:val="BodyText"/>
        <w:spacing w:before="6"/>
        <w:rPr>
          <w:sz w:val="12"/>
        </w:rPr>
      </w:pPr>
      <w:r>
        <w:rPr>
          <w:noProof/>
        </w:rPr>
        <mc:AlternateContent>
          <mc:Choice Requires="wps">
            <w:drawing>
              <wp:anchor distT="0" distB="0" distL="0" distR="0" simplePos="0" relativeHeight="251684864" behindDoc="1" locked="0" layoutInCell="1" allowOverlap="1" wp14:anchorId="0C00FA83" wp14:editId="4C7589F6">
                <wp:simplePos x="0" y="0"/>
                <wp:positionH relativeFrom="page">
                  <wp:posOffset>3971290</wp:posOffset>
                </wp:positionH>
                <wp:positionV relativeFrom="paragraph">
                  <wp:posOffset>121920</wp:posOffset>
                </wp:positionV>
                <wp:extent cx="3572510" cy="1270"/>
                <wp:effectExtent l="0" t="0" r="0" b="0"/>
                <wp:wrapTopAndBottom/>
                <wp:docPr id="4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72510" cy="1270"/>
                        </a:xfrm>
                        <a:custGeom>
                          <a:avLst/>
                          <a:gdLst>
                            <a:gd name="T0" fmla="+- 0 6254 6254"/>
                            <a:gd name="T1" fmla="*/ T0 w 5626"/>
                            <a:gd name="T2" fmla="+- 0 11879 6254"/>
                            <a:gd name="T3" fmla="*/ T2 w 5626"/>
                          </a:gdLst>
                          <a:ahLst/>
                          <a:cxnLst>
                            <a:cxn ang="0">
                              <a:pos x="T1" y="0"/>
                            </a:cxn>
                            <a:cxn ang="0">
                              <a:pos x="T3" y="0"/>
                            </a:cxn>
                          </a:cxnLst>
                          <a:rect l="0" t="0" r="r" b="b"/>
                          <a:pathLst>
                            <a:path w="5626">
                              <a:moveTo>
                                <a:pt x="0" y="0"/>
                              </a:moveTo>
                              <a:lnTo>
                                <a:pt x="5625"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3DC16" id="Freeform 30" o:spid="_x0000_s1026" style="position:absolute;margin-left:312.7pt;margin-top:9.6pt;width:281.3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" path="m,l5625,e" filled="f" strokeweight=".72pt">
                <v:path arrowok="t" o:connecttype="custom" o:connectlocs="0,0;3571875,0" o:connectangles="0,0"/>
                <w10:wrap type="topAndBottom" anchorx="page"/>
              </v:shape>
            </w:pict>
          </mc:Fallback>
        </mc:AlternateContent>
      </w:r>
    </w:p>
    <w:p w14:paraId="54C59C84" w14:textId="77777777" w:rsidR="001A76BB" w:rsidRDefault="0035437B">
      <w:pPr>
        <w:ind w:left="115"/>
        <w:rPr>
          <w:sz w:val="12"/>
        </w:rPr>
      </w:pPr>
      <w:r>
        <w:rPr>
          <w:sz w:val="12"/>
        </w:rPr>
        <w:t>NAME OF PERSON WHOSE BENEFITS WERE DENIED, CHANGED OR STOPPED</w:t>
      </w:r>
    </w:p>
    <w:p w14:paraId="3C124EFE" w14:textId="77777777" w:rsidR="001A76BB" w:rsidRDefault="001A76BB">
      <w:pPr>
        <w:rPr>
          <w:sz w:val="12"/>
        </w:rPr>
        <w:sectPr w:rsidR="001A76BB">
          <w:type w:val="continuous"/>
          <w:pgSz w:w="12240" w:h="15840"/>
          <w:pgMar w:top="0" w:right="240" w:bottom="500" w:left="320" w:header="720" w:footer="720" w:gutter="0"/>
          <w:cols w:num="2" w:space="720" w:equalWidth="0">
            <w:col w:w="5661" w:space="177"/>
            <w:col w:w="5842"/>
          </w:cols>
        </w:sectPr>
      </w:pPr>
    </w:p>
    <w:p w14:paraId="256D345A" w14:textId="5F7B75C3" w:rsidR="001A76BB" w:rsidRDefault="002F3FA2">
      <w:pPr>
        <w:spacing w:line="180" w:lineRule="exact"/>
        <w:ind w:left="115"/>
        <w:rPr>
          <w:sz w:val="16"/>
        </w:rPr>
      </w:pPr>
      <w:r>
        <w:rPr>
          <w:noProof/>
        </w:rPr>
        <mc:AlternateContent>
          <mc:Choice Requires="wps">
            <w:drawing>
              <wp:anchor distT="0" distB="0" distL="114300" distR="114300" simplePos="0" relativeHeight="251340800" behindDoc="1" locked="0" layoutInCell="1" allowOverlap="1" wp14:anchorId="1C971C81" wp14:editId="1C6811B1">
                <wp:simplePos x="0" y="0"/>
                <wp:positionH relativeFrom="page">
                  <wp:posOffset>1270000</wp:posOffset>
                </wp:positionH>
                <wp:positionV relativeFrom="paragraph">
                  <wp:posOffset>88265</wp:posOffset>
                </wp:positionV>
                <wp:extent cx="5486400" cy="1021715"/>
                <wp:effectExtent l="0" t="0" r="0" b="0"/>
                <wp:wrapNone/>
                <wp:docPr id="4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021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353EF" w14:textId="77777777" w:rsidR="001A76BB" w:rsidRDefault="0035437B">
                            <w:pPr>
                              <w:spacing w:line="1609" w:lineRule="exact"/>
                              <w:rPr>
                                <w:b/>
                                <w:sz w:val="144"/>
                              </w:rPr>
                            </w:pPr>
                            <w:r>
                              <w:rPr>
                                <w:b/>
                                <w:color w:val="C0C0C0"/>
                                <w:sz w:val="144"/>
                              </w:rPr>
                              <w:t>DISTRIBUTE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71C81" id="Text Box 29" o:spid="_x0000_s1035" type="#_x0000_t202" style="position:absolute;left:0;text-align:left;margin-left:100pt;margin-top:6.95pt;width:6in;height:80.45pt;z-index:-25197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" filled="f" stroked="f">
                <v:textbox inset="0,0,0,0">
                  <w:txbxContent>
                    <w:p w14:paraId="0B6353EF" w14:textId="77777777" w:rsidR="001A76BB" w:rsidRDefault="0035437B">
                      <w:pPr>
                        <w:spacing w:line="1609" w:lineRule="exact"/>
                        <w:rPr>
                          <w:b/>
                          <w:sz w:val="144"/>
                        </w:rPr>
                      </w:pPr>
                      <w:r>
                        <w:rPr>
                          <w:b/>
                          <w:color w:val="C0C0C0"/>
                          <w:sz w:val="144"/>
                        </w:rPr>
                        <w:t>DISTRIBUTE</w:t>
                      </w:r>
                    </w:p>
                  </w:txbxContent>
                </v:textbox>
                <w10:wrap anchorx="page"/>
              </v:shape>
            </w:pict>
          </mc:Fallback>
        </mc:AlternateContent>
      </w:r>
      <w:r w:rsidR="0035437B">
        <w:rPr>
          <w:sz w:val="16"/>
        </w:rPr>
        <w:t>to contact your health plan membership services if you have questions.</w:t>
      </w:r>
    </w:p>
    <w:p w14:paraId="697E1E82" w14:textId="77777777" w:rsidR="001A76BB" w:rsidRDefault="0035437B">
      <w:pPr>
        <w:spacing w:line="67" w:lineRule="exact"/>
        <w:ind w:left="115"/>
        <w:rPr>
          <w:sz w:val="12"/>
        </w:rPr>
      </w:pPr>
      <w:r>
        <w:br w:type="column"/>
      </w:r>
      <w:r>
        <w:rPr>
          <w:sz w:val="12"/>
        </w:rPr>
        <w:t>BIRTH DATE</w:t>
      </w:r>
    </w:p>
    <w:p w14:paraId="26655BD0" w14:textId="77777777" w:rsidR="001A76BB" w:rsidRDefault="0035437B">
      <w:pPr>
        <w:spacing w:line="67" w:lineRule="exact"/>
        <w:ind w:left="115"/>
        <w:rPr>
          <w:sz w:val="12"/>
        </w:rPr>
      </w:pPr>
      <w:r>
        <w:br w:type="column"/>
      </w:r>
      <w:r>
        <w:rPr>
          <w:sz w:val="12"/>
        </w:rPr>
        <w:t>PHONE NUMBER</w:t>
      </w:r>
    </w:p>
    <w:p w14:paraId="197FF456" w14:textId="77777777" w:rsidR="001A76BB" w:rsidRDefault="001A76BB">
      <w:pPr>
        <w:spacing w:line="67" w:lineRule="exact"/>
        <w:rPr>
          <w:sz w:val="12"/>
        </w:rPr>
        <w:sectPr w:rsidR="001A76BB">
          <w:type w:val="continuous"/>
          <w:pgSz w:w="12240" w:h="15840"/>
          <w:pgMar w:top="0" w:right="240" w:bottom="500" w:left="320" w:header="720" w:footer="720" w:gutter="0"/>
          <w:cols w:num="3" w:space="720" w:equalWidth="0">
            <w:col w:w="5181" w:space="657"/>
            <w:col w:w="870" w:space="2815"/>
            <w:col w:w="2157"/>
          </w:cols>
        </w:sectPr>
      </w:pPr>
    </w:p>
    <w:p w14:paraId="5CCD3C71" w14:textId="48686F64" w:rsidR="001A76BB" w:rsidRDefault="002F3FA2">
      <w:pPr>
        <w:spacing w:before="141" w:line="237" w:lineRule="auto"/>
        <w:ind w:left="113" w:right="20"/>
        <w:rPr>
          <w:sz w:val="16"/>
        </w:rPr>
      </w:pPr>
      <w:r>
        <w:rPr>
          <w:noProof/>
        </w:rPr>
        <mc:AlternateContent>
          <mc:Choice Requires="wpg">
            <w:drawing>
              <wp:anchor distT="0" distB="0" distL="114300" distR="114300" simplePos="0" relativeHeight="251315200" behindDoc="1" locked="0" layoutInCell="1" allowOverlap="1" wp14:anchorId="6C2D3B15" wp14:editId="01C39CF1">
                <wp:simplePos x="0" y="0"/>
                <wp:positionH relativeFrom="page">
                  <wp:posOffset>3971290</wp:posOffset>
                </wp:positionH>
                <wp:positionV relativeFrom="paragraph">
                  <wp:posOffset>-160655</wp:posOffset>
                </wp:positionV>
                <wp:extent cx="3572510" cy="194945"/>
                <wp:effectExtent l="0" t="0" r="0" b="0"/>
                <wp:wrapNone/>
                <wp:docPr id="3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2510" cy="194945"/>
                          <a:chOff x="6254" y="-253"/>
                          <a:chExt cx="5626" cy="307"/>
                        </a:xfrm>
                      </wpg:grpSpPr>
                      <wps:wsp>
                        <wps:cNvPr id="38" name="Line 28"/>
                        <wps:cNvCnPr>
                          <a:cxnSpLocks noChangeShapeType="1"/>
                        </wps:cNvCnPr>
                        <wps:spPr bwMode="auto">
                          <a:xfrm>
                            <a:off x="9922" y="-246"/>
                            <a:ext cx="195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9" name="Line 27"/>
                        <wps:cNvCnPr>
                          <a:cxnSpLocks noChangeShapeType="1"/>
                        </wps:cNvCnPr>
                        <wps:spPr bwMode="auto">
                          <a:xfrm>
                            <a:off x="9922" y="46"/>
                            <a:ext cx="195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0" name="Line 26"/>
                        <wps:cNvCnPr>
                          <a:cxnSpLocks noChangeShapeType="1"/>
                        </wps:cNvCnPr>
                        <wps:spPr bwMode="auto">
                          <a:xfrm>
                            <a:off x="9929" y="-253"/>
                            <a:ext cx="0" cy="30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1" name="Line 25"/>
                        <wps:cNvCnPr>
                          <a:cxnSpLocks noChangeShapeType="1"/>
                        </wps:cNvCnPr>
                        <wps:spPr bwMode="auto">
                          <a:xfrm>
                            <a:off x="6254" y="-246"/>
                            <a:ext cx="367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 name="Line 24"/>
                        <wps:cNvCnPr>
                          <a:cxnSpLocks noChangeShapeType="1"/>
                        </wps:cNvCnPr>
                        <wps:spPr bwMode="auto">
                          <a:xfrm>
                            <a:off x="6254" y="46"/>
                            <a:ext cx="367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FE44CF" id="Group 23" o:spid="_x0000_s1026" style="position:absolute;margin-left:312.7pt;margin-top:-12.65pt;width:281.3pt;height:15.35pt;z-index:-252001280;mso-position-horizontal-relative:page" coordorigin="6254,-253" coordsize="5626,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">
                <v:line id="Line 28" o:spid="_x0000_s1027" style="position:absolute;visibility:visible;mso-wrap-style:square" from="9922,-246" to="11879,-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" strokeweight=".72pt"/>
                <v:line id="Line 27" o:spid="_x0000_s1028" style="position:absolute;visibility:visible;mso-wrap-style:square" from="9922,46" to="1187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" strokeweight=".72pt"/>
                <v:line id="Line 26" o:spid="_x0000_s1029" style="position:absolute;visibility:visible;mso-wrap-style:square" from="9929,-253" to="99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" strokeweight=".72pt"/>
                <v:line id="Line 25" o:spid="_x0000_s1030" style="position:absolute;visibility:visible;mso-wrap-style:square" from="6254,-246" to="9930,-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" strokeweight=".72pt"/>
                <v:line id="Line 24" o:spid="_x0000_s1031" style="position:absolute;visibility:visible;mso-wrap-style:square" from="6254,46" to="993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" strokeweight=".72pt"/>
                <w10:wrap anchorx="page"/>
              </v:group>
            </w:pict>
          </mc:Fallback>
        </mc:AlternateContent>
      </w:r>
      <w:r w:rsidR="0035437B">
        <w:rPr>
          <w:b/>
          <w:sz w:val="16"/>
        </w:rPr>
        <w:t xml:space="preserve">Child and/or Medical Support: </w:t>
      </w:r>
      <w:r w:rsidR="0035437B">
        <w:rPr>
          <w:sz w:val="16"/>
        </w:rPr>
        <w:t>The local child support agency will help collect support at no cost even if you are not on cash aid. If they now collect support for you, they will keep doing so unless you tell them in writing to</w:t>
      </w:r>
    </w:p>
    <w:p w14:paraId="4894938A" w14:textId="77777777" w:rsidR="001A76BB" w:rsidRDefault="0035437B">
      <w:pPr>
        <w:spacing w:before="65" w:line="549" w:lineRule="auto"/>
        <w:ind w:left="113" w:right="21"/>
        <w:rPr>
          <w:sz w:val="12"/>
        </w:rPr>
      </w:pPr>
      <w:r>
        <w:br w:type="column"/>
      </w:r>
      <w:r>
        <w:rPr>
          <w:sz w:val="12"/>
        </w:rPr>
        <w:t>STREET ADDRESS CITY</w:t>
      </w:r>
    </w:p>
    <w:p w14:paraId="06ED02D5" w14:textId="77777777" w:rsidR="001A76BB" w:rsidRDefault="0035437B">
      <w:pPr>
        <w:pStyle w:val="BodyText"/>
        <w:rPr>
          <w:sz w:val="12"/>
        </w:rPr>
      </w:pPr>
      <w:r>
        <w:br w:type="column"/>
      </w:r>
    </w:p>
    <w:p w14:paraId="4D9255DB" w14:textId="77777777" w:rsidR="001A76BB" w:rsidRDefault="001A76BB">
      <w:pPr>
        <w:pStyle w:val="BodyText"/>
        <w:rPr>
          <w:sz w:val="12"/>
        </w:rPr>
      </w:pPr>
    </w:p>
    <w:p w14:paraId="01F4A068" w14:textId="4B47CBA6" w:rsidR="001A76BB" w:rsidRDefault="002F3FA2">
      <w:pPr>
        <w:spacing w:before="105"/>
        <w:ind w:left="113"/>
        <w:rPr>
          <w:sz w:val="12"/>
        </w:rPr>
      </w:pPr>
      <w:r>
        <w:rPr>
          <w:noProof/>
        </w:rPr>
        <mc:AlternateContent>
          <mc:Choice Requires="wps">
            <w:drawing>
              <wp:anchor distT="0" distB="0" distL="114300" distR="114300" simplePos="0" relativeHeight="251316224" behindDoc="1" locked="0" layoutInCell="1" allowOverlap="1" wp14:anchorId="1E4073A4" wp14:editId="0A1E6650">
                <wp:simplePos x="0" y="0"/>
                <wp:positionH relativeFrom="page">
                  <wp:posOffset>3971290</wp:posOffset>
                </wp:positionH>
                <wp:positionV relativeFrom="paragraph">
                  <wp:posOffset>64135</wp:posOffset>
                </wp:positionV>
                <wp:extent cx="3571875" cy="0"/>
                <wp:effectExtent l="0" t="0" r="0" b="0"/>
                <wp:wrapNone/>
                <wp:docPr id="3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718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98373" id="Line 22" o:spid="_x0000_s1026" style="position:absolute;z-index:-252000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2.7pt,5.05pt" to="593.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" strokeweight=".72pt">
                <w10:wrap anchorx="page"/>
              </v:line>
            </w:pict>
          </mc:Fallback>
        </mc:AlternateContent>
      </w:r>
      <w:r w:rsidR="0035437B">
        <w:rPr>
          <w:sz w:val="12"/>
        </w:rPr>
        <w:t>STATE</w:t>
      </w:r>
    </w:p>
    <w:p w14:paraId="20BA7433" w14:textId="77777777" w:rsidR="001A76BB" w:rsidRDefault="0035437B">
      <w:pPr>
        <w:pStyle w:val="BodyText"/>
        <w:rPr>
          <w:sz w:val="12"/>
        </w:rPr>
      </w:pPr>
      <w:r>
        <w:br w:type="column"/>
      </w:r>
    </w:p>
    <w:p w14:paraId="2C0887C5" w14:textId="77777777" w:rsidR="001A76BB" w:rsidRDefault="001A76BB">
      <w:pPr>
        <w:pStyle w:val="BodyText"/>
        <w:rPr>
          <w:sz w:val="12"/>
        </w:rPr>
      </w:pPr>
    </w:p>
    <w:p w14:paraId="5E4D66BB" w14:textId="77777777" w:rsidR="001A76BB" w:rsidRDefault="0035437B">
      <w:pPr>
        <w:spacing w:before="105"/>
        <w:ind w:left="113"/>
        <w:rPr>
          <w:sz w:val="12"/>
        </w:rPr>
      </w:pPr>
      <w:r>
        <w:rPr>
          <w:sz w:val="12"/>
        </w:rPr>
        <w:t>ZIP CODE</w:t>
      </w:r>
    </w:p>
    <w:p w14:paraId="5A6B0FCA" w14:textId="77777777" w:rsidR="001A76BB" w:rsidRDefault="001A76BB">
      <w:pPr>
        <w:rPr>
          <w:sz w:val="12"/>
        </w:rPr>
        <w:sectPr w:rsidR="001A76BB">
          <w:type w:val="continuous"/>
          <w:pgSz w:w="12240" w:h="15840"/>
          <w:pgMar w:top="0" w:right="240" w:bottom="500" w:left="320" w:header="720" w:footer="720" w:gutter="0"/>
          <w:cols w:num="4" w:space="720" w:equalWidth="0">
            <w:col w:w="5508" w:space="333"/>
            <w:col w:w="1241" w:space="2444"/>
            <w:col w:w="541" w:space="300"/>
            <w:col w:w="1313"/>
          </w:cols>
        </w:sectPr>
      </w:pPr>
    </w:p>
    <w:p w14:paraId="58499BE3" w14:textId="77777777" w:rsidR="001A76BB" w:rsidRDefault="0035437B">
      <w:pPr>
        <w:spacing w:line="237" w:lineRule="auto"/>
        <w:ind w:left="113" w:right="135"/>
        <w:rPr>
          <w:sz w:val="16"/>
        </w:rPr>
      </w:pPr>
      <w:r>
        <w:rPr>
          <w:sz w:val="16"/>
        </w:rPr>
        <w:t>stop. They will send you current support money collected but will keep past due money collected that is owed to the county.</w:t>
      </w:r>
    </w:p>
    <w:p w14:paraId="1AEE35B3" w14:textId="77777777" w:rsidR="001A76BB" w:rsidRDefault="0035437B">
      <w:pPr>
        <w:spacing w:before="117"/>
        <w:ind w:left="113"/>
        <w:rPr>
          <w:sz w:val="16"/>
        </w:rPr>
      </w:pPr>
      <w:r>
        <w:rPr>
          <w:b/>
          <w:sz w:val="16"/>
        </w:rPr>
        <w:t xml:space="preserve">Family Planning: </w:t>
      </w:r>
      <w:r>
        <w:rPr>
          <w:sz w:val="16"/>
        </w:rPr>
        <w:t>Your welfare office will give you information when you ask</w:t>
      </w:r>
    </w:p>
    <w:p w14:paraId="3F8ECC86" w14:textId="77777777" w:rsidR="001A76BB" w:rsidRDefault="0035437B">
      <w:pPr>
        <w:spacing w:before="60"/>
        <w:ind w:left="113"/>
        <w:rPr>
          <w:sz w:val="12"/>
        </w:rPr>
      </w:pPr>
      <w:r>
        <w:br w:type="column"/>
      </w:r>
      <w:r>
        <w:rPr>
          <w:sz w:val="12"/>
        </w:rPr>
        <w:t>SIGNATURE</w:t>
      </w:r>
    </w:p>
    <w:p w14:paraId="644908DE" w14:textId="77777777" w:rsidR="001A76BB" w:rsidRDefault="001A76BB">
      <w:pPr>
        <w:pStyle w:val="BodyText"/>
        <w:spacing w:before="4"/>
        <w:rPr>
          <w:sz w:val="16"/>
        </w:rPr>
      </w:pPr>
    </w:p>
    <w:p w14:paraId="60E624D5" w14:textId="2AC31510" w:rsidR="001A76BB" w:rsidRDefault="002F3FA2">
      <w:pPr>
        <w:ind w:left="113"/>
        <w:rPr>
          <w:sz w:val="12"/>
        </w:rPr>
      </w:pPr>
      <w:r>
        <w:rPr>
          <w:noProof/>
        </w:rPr>
        <mc:AlternateContent>
          <mc:Choice Requires="wpg">
            <w:drawing>
              <wp:anchor distT="0" distB="0" distL="114300" distR="114300" simplePos="0" relativeHeight="251314176" behindDoc="1" locked="0" layoutInCell="1" allowOverlap="1" wp14:anchorId="29A11A58" wp14:editId="180C4BC2">
                <wp:simplePos x="0" y="0"/>
                <wp:positionH relativeFrom="page">
                  <wp:posOffset>3952875</wp:posOffset>
                </wp:positionH>
                <wp:positionV relativeFrom="paragraph">
                  <wp:posOffset>-209550</wp:posOffset>
                </wp:positionV>
                <wp:extent cx="3590290" cy="563880"/>
                <wp:effectExtent l="0" t="0" r="0" b="0"/>
                <wp:wrapNone/>
                <wp:docPr id="2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0290" cy="563880"/>
                          <a:chOff x="6225" y="-330"/>
                          <a:chExt cx="5654" cy="888"/>
                        </a:xfrm>
                      </wpg:grpSpPr>
                      <wps:wsp>
                        <wps:cNvPr id="27" name="Line 21"/>
                        <wps:cNvCnPr>
                          <a:cxnSpLocks noChangeShapeType="1"/>
                        </wps:cNvCnPr>
                        <wps:spPr bwMode="auto">
                          <a:xfrm>
                            <a:off x="9922" y="5"/>
                            <a:ext cx="195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Line 20"/>
                        <wps:cNvCnPr>
                          <a:cxnSpLocks noChangeShapeType="1"/>
                        </wps:cNvCnPr>
                        <wps:spPr bwMode="auto">
                          <a:xfrm>
                            <a:off x="9922" y="335"/>
                            <a:ext cx="195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 name="Line 19"/>
                        <wps:cNvCnPr>
                          <a:cxnSpLocks noChangeShapeType="1"/>
                        </wps:cNvCnPr>
                        <wps:spPr bwMode="auto">
                          <a:xfrm>
                            <a:off x="9929" y="-2"/>
                            <a:ext cx="0" cy="34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18"/>
                        <wps:cNvCnPr>
                          <a:cxnSpLocks noChangeShapeType="1"/>
                        </wps:cNvCnPr>
                        <wps:spPr bwMode="auto">
                          <a:xfrm>
                            <a:off x="9929" y="-316"/>
                            <a:ext cx="0" cy="309"/>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 name="Line 17"/>
                        <wps:cNvCnPr>
                          <a:cxnSpLocks noChangeShapeType="1"/>
                        </wps:cNvCnPr>
                        <wps:spPr bwMode="auto">
                          <a:xfrm>
                            <a:off x="6254" y="5"/>
                            <a:ext cx="367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 name="Line 16"/>
                        <wps:cNvCnPr>
                          <a:cxnSpLocks noChangeShapeType="1"/>
                        </wps:cNvCnPr>
                        <wps:spPr bwMode="auto">
                          <a:xfrm>
                            <a:off x="6254" y="335"/>
                            <a:ext cx="367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 name="Line 15"/>
                        <wps:cNvCnPr>
                          <a:cxnSpLocks noChangeShapeType="1"/>
                        </wps:cNvCnPr>
                        <wps:spPr bwMode="auto">
                          <a:xfrm>
                            <a:off x="6254" y="-323"/>
                            <a:ext cx="56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 name="Rectangle 14"/>
                        <wps:cNvSpPr>
                          <a:spLocks noChangeArrowheads="1"/>
                        </wps:cNvSpPr>
                        <wps:spPr bwMode="auto">
                          <a:xfrm>
                            <a:off x="6229" y="372"/>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3"/>
                        <wps:cNvSpPr>
                          <a:spLocks noChangeArrowheads="1"/>
                        </wps:cNvSpPr>
                        <wps:spPr bwMode="auto">
                          <a:xfrm>
                            <a:off x="6229" y="372"/>
                            <a:ext cx="180" cy="18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D1FF4" id="Group 12" o:spid="_x0000_s1026" style="position:absolute;margin-left:311.25pt;margin-top:-16.5pt;width:282.7pt;height:44.4pt;z-index:-252002304;mso-position-horizontal-relative:page" coordorigin="6225,-330" coordsize="5654,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">
                <v:line id="Line 21" o:spid="_x0000_s1027" style="position:absolute;visibility:visible;mso-wrap-style:square" from="9922,5" to="118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" strokeweight=".72pt"/>
                <v:line id="Line 20" o:spid="_x0000_s1028" style="position:absolute;visibility:visible;mso-wrap-style:square" from="9922,335" to="11879,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" strokeweight=".72pt"/>
                <v:line id="Line 19" o:spid="_x0000_s1029" style="position:absolute;visibility:visible;mso-wrap-style:square" from="9929,-2" to="9929,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" strokeweight=".72pt"/>
                <v:line id="Line 18" o:spid="_x0000_s1030" style="position:absolute;visibility:visible;mso-wrap-style:square" from="9929,-316" to="99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" strokeweight=".72pt"/>
                <v:line id="Line 17" o:spid="_x0000_s1031" style="position:absolute;visibility:visible;mso-wrap-style:square" from="6254,5" to="99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" strokeweight=".72pt"/>
                <v:line id="Line 16" o:spid="_x0000_s1032" style="position:absolute;visibility:visible;mso-wrap-style:square" from="6254,335" to="9930,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" strokeweight=".72pt"/>
                <v:line id="Line 15" o:spid="_x0000_s1033" style="position:absolute;visibility:visible;mso-wrap-style:square" from="6254,-323" to="11879,-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" strokeweight=".72pt"/>
                <v:rect id="Rectangle 14" o:spid="_x0000_s1034" style="position:absolute;left:6229;top:372;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" stroked="f"/>
                <v:rect id="Rectangle 13" o:spid="_x0000_s1035" style="position:absolute;left:6229;top:372;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" filled="f" strokeweight=".5pt"/>
                <w10:wrap anchorx="page"/>
              </v:group>
            </w:pict>
          </mc:Fallback>
        </mc:AlternateContent>
      </w:r>
      <w:r w:rsidR="0035437B">
        <w:rPr>
          <w:sz w:val="12"/>
        </w:rPr>
        <w:t>NAME OF PERSON COMPLETING THIS FORM</w:t>
      </w:r>
    </w:p>
    <w:p w14:paraId="781FE6B4" w14:textId="77777777" w:rsidR="001A76BB" w:rsidRDefault="0035437B">
      <w:pPr>
        <w:spacing w:before="75"/>
        <w:ind w:left="113"/>
        <w:rPr>
          <w:sz w:val="12"/>
        </w:rPr>
      </w:pPr>
      <w:r>
        <w:br w:type="column"/>
      </w:r>
      <w:r>
        <w:rPr>
          <w:sz w:val="12"/>
        </w:rPr>
        <w:t>DATE</w:t>
      </w:r>
    </w:p>
    <w:p w14:paraId="7AE273BC" w14:textId="77777777" w:rsidR="001A76BB" w:rsidRDefault="001A76BB">
      <w:pPr>
        <w:pStyle w:val="BodyText"/>
        <w:rPr>
          <w:sz w:val="15"/>
        </w:rPr>
      </w:pPr>
    </w:p>
    <w:p w14:paraId="5C7EE64F" w14:textId="77777777" w:rsidR="001A76BB" w:rsidRDefault="0035437B">
      <w:pPr>
        <w:ind w:left="113"/>
        <w:rPr>
          <w:sz w:val="12"/>
        </w:rPr>
      </w:pPr>
      <w:r>
        <w:rPr>
          <w:sz w:val="12"/>
        </w:rPr>
        <w:t>PHONE NUMBER</w:t>
      </w:r>
    </w:p>
    <w:p w14:paraId="0B565E03" w14:textId="77777777" w:rsidR="001A76BB" w:rsidRDefault="001A76BB">
      <w:pPr>
        <w:rPr>
          <w:sz w:val="12"/>
        </w:rPr>
        <w:sectPr w:rsidR="001A76BB">
          <w:type w:val="continuous"/>
          <w:pgSz w:w="12240" w:h="15840"/>
          <w:pgMar w:top="0" w:right="240" w:bottom="500" w:left="320" w:header="720" w:footer="720" w:gutter="0"/>
          <w:cols w:num="3" w:space="720" w:equalWidth="0">
            <w:col w:w="5569" w:space="272"/>
            <w:col w:w="2761" w:space="924"/>
            <w:col w:w="2154"/>
          </w:cols>
        </w:sectPr>
      </w:pPr>
    </w:p>
    <w:p w14:paraId="0B614F7E" w14:textId="77777777" w:rsidR="001A76BB" w:rsidRDefault="0035437B">
      <w:pPr>
        <w:spacing w:line="182" w:lineRule="exact"/>
        <w:ind w:left="113"/>
        <w:rPr>
          <w:sz w:val="16"/>
        </w:rPr>
      </w:pPr>
      <w:r>
        <w:rPr>
          <w:sz w:val="16"/>
        </w:rPr>
        <w:lastRenderedPageBreak/>
        <w:t>for it.</w:t>
      </w:r>
    </w:p>
    <w:p w14:paraId="2F33434E" w14:textId="77777777" w:rsidR="001A76BB" w:rsidRDefault="0035437B">
      <w:pPr>
        <w:spacing w:before="156" w:line="237" w:lineRule="auto"/>
        <w:ind w:left="106" w:right="21"/>
        <w:rPr>
          <w:b/>
          <w:sz w:val="16"/>
        </w:rPr>
      </w:pPr>
      <w:r>
        <w:rPr>
          <w:b/>
          <w:sz w:val="16"/>
        </w:rPr>
        <w:t xml:space="preserve">Hearing File: </w:t>
      </w:r>
      <w:r>
        <w:rPr>
          <w:sz w:val="16"/>
        </w:rPr>
        <w:t xml:space="preserve">If you ask for a hearing, the State Hearing Division will set up a file. You have the right to see this file before your hearing and to get a copy of the county's written position on your case at least two days before the hearing. The state may give your hearing file to the Welfare Department and the U.S. Departments of Health and Human Services and Agriculture. </w:t>
      </w:r>
      <w:r>
        <w:rPr>
          <w:b/>
          <w:sz w:val="16"/>
        </w:rPr>
        <w:t>(W&amp;I Code Sections 10850 and 10950.)</w:t>
      </w:r>
    </w:p>
    <w:p w14:paraId="5CA9D975" w14:textId="77777777" w:rsidR="001A76BB" w:rsidRDefault="0035437B">
      <w:pPr>
        <w:pStyle w:val="Heading4"/>
        <w:spacing w:before="104" w:line="211" w:lineRule="auto"/>
        <w:ind w:left="422" w:right="79"/>
      </w:pPr>
      <w:r>
        <w:rPr>
          <w:b w:val="0"/>
        </w:rPr>
        <w:br w:type="column"/>
      </w:r>
      <w:r>
        <w:t xml:space="preserve">I want the person named below to represent me at this hearing. I give my permission for this person to see my records or go to the hearing for me. (This person </w:t>
      </w:r>
      <w:r>
        <w:rPr>
          <w:u w:val="single"/>
        </w:rPr>
        <w:t>can be</w:t>
      </w:r>
      <w:r>
        <w:t xml:space="preserve"> a friend or relative but cannot interpret for you.)</w:t>
      </w:r>
    </w:p>
    <w:p w14:paraId="7B083A56" w14:textId="77777777" w:rsidR="001A76BB" w:rsidRDefault="001A76BB">
      <w:pPr>
        <w:pStyle w:val="BodyText"/>
        <w:spacing w:before="4"/>
        <w:rPr>
          <w:b/>
          <w:sz w:val="3"/>
        </w:rPr>
      </w:pPr>
    </w:p>
    <w:p w14:paraId="05B2F779" w14:textId="33613358" w:rsidR="001A76BB" w:rsidRDefault="002F3FA2">
      <w:pPr>
        <w:pStyle w:val="BodyText"/>
        <w:ind w:left="69"/>
        <w:rPr>
          <w:sz w:val="20"/>
        </w:rPr>
      </w:pPr>
      <w:r>
        <w:rPr>
          <w:noProof/>
          <w:sz w:val="20"/>
        </w:rPr>
        <mc:AlternateContent>
          <mc:Choice Requires="wpg">
            <w:drawing>
              <wp:inline distT="0" distB="0" distL="0" distR="0" wp14:anchorId="247C6B8D" wp14:editId="0DCAAD26">
                <wp:extent cx="3582670" cy="216535"/>
                <wp:effectExtent l="6985" t="3810" r="10795" b="8255"/>
                <wp:docPr id="1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2670" cy="216535"/>
                          <a:chOff x="0" y="0"/>
                          <a:chExt cx="5642" cy="341"/>
                        </a:xfrm>
                      </wpg:grpSpPr>
                      <wps:wsp>
                        <wps:cNvPr id="107" name="Line 11"/>
                        <wps:cNvCnPr>
                          <a:cxnSpLocks noChangeShapeType="1"/>
                        </wps:cNvCnPr>
                        <wps:spPr bwMode="auto">
                          <a:xfrm>
                            <a:off x="10" y="333"/>
                            <a:ext cx="3677"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8" name="Line 10"/>
                        <wps:cNvCnPr>
                          <a:cxnSpLocks noChangeShapeType="1"/>
                        </wps:cNvCnPr>
                        <wps:spPr bwMode="auto">
                          <a:xfrm>
                            <a:off x="3684" y="333"/>
                            <a:ext cx="1958"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 name="Line 9"/>
                        <wps:cNvCnPr>
                          <a:cxnSpLocks noChangeShapeType="1"/>
                        </wps:cNvCnPr>
                        <wps:spPr bwMode="auto">
                          <a:xfrm>
                            <a:off x="3692" y="10"/>
                            <a:ext cx="0" cy="33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 name="Line 8"/>
                        <wps:cNvCnPr>
                          <a:cxnSpLocks noChangeShapeType="1"/>
                        </wps:cNvCnPr>
                        <wps:spPr bwMode="auto">
                          <a:xfrm>
                            <a:off x="0" y="7"/>
                            <a:ext cx="5611" cy="0"/>
                          </a:xfrm>
                          <a:prstGeom prst="line">
                            <a:avLst/>
                          </a:prstGeom>
                          <a:noFill/>
                          <a:ln w="900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 name="Text Box 7"/>
                        <wps:cNvSpPr txBox="1">
                          <a:spLocks noChangeArrowheads="1"/>
                        </wps:cNvSpPr>
                        <wps:spPr bwMode="auto">
                          <a:xfrm>
                            <a:off x="29" y="10"/>
                            <a:ext cx="367"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3239F" w14:textId="77777777" w:rsidR="001A76BB" w:rsidRDefault="0035437B">
                              <w:pPr>
                                <w:spacing w:line="134" w:lineRule="exact"/>
                                <w:rPr>
                                  <w:sz w:val="12"/>
                                </w:rPr>
                              </w:pPr>
                              <w:r>
                                <w:rPr>
                                  <w:sz w:val="12"/>
                                </w:rPr>
                                <w:t>NAME</w:t>
                              </w:r>
                            </w:p>
                          </w:txbxContent>
                        </wps:txbx>
                        <wps:bodyPr rot="0" vert="horz" wrap="square" lIns="0" tIns="0" rIns="0" bIns="0" anchor="t" anchorCtr="0" upright="1">
                          <a:noAutofit/>
                        </wps:bodyPr>
                      </wps:wsp>
                      <wps:wsp>
                        <wps:cNvPr id="112" name="Text Box 6"/>
                        <wps:cNvSpPr txBox="1">
                          <a:spLocks noChangeArrowheads="1"/>
                        </wps:cNvSpPr>
                        <wps:spPr bwMode="auto">
                          <a:xfrm>
                            <a:off x="3715" y="10"/>
                            <a:ext cx="1001" cy="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E8032" w14:textId="77777777" w:rsidR="001A76BB" w:rsidRDefault="0035437B">
                              <w:pPr>
                                <w:spacing w:line="134" w:lineRule="exact"/>
                                <w:rPr>
                                  <w:sz w:val="12"/>
                                </w:rPr>
                              </w:pPr>
                              <w:r>
                                <w:rPr>
                                  <w:sz w:val="12"/>
                                </w:rPr>
                                <w:t>PHONE NUMBER</w:t>
                              </w:r>
                            </w:p>
                          </w:txbxContent>
                        </wps:txbx>
                        <wps:bodyPr rot="0" vert="horz" wrap="square" lIns="0" tIns="0" rIns="0" bIns="0" anchor="t" anchorCtr="0" upright="1">
                          <a:noAutofit/>
                        </wps:bodyPr>
                      </wps:wsp>
                    </wpg:wgp>
                  </a:graphicData>
                </a:graphic>
              </wp:inline>
            </w:drawing>
          </mc:Choice>
          <mc:Fallback>
            <w:pict>
              <v:group w14:anchorId="247C6B8D" id="Group 5" o:spid="_x0000_s1036" style="width:282.1pt;height:17.05pt;mso-position-horizontal-relative:char;mso-position-vertical-relative:line" coordsize="5642,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">
                <v:line id="Line 11" o:spid="_x0000_s1037" style="position:absolute;visibility:visible;mso-wrap-style:square" from="10,333" to="3687,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" strokeweight=".72pt"/>
                <v:line id="Line 10" o:spid="_x0000_s1038" style="position:absolute;visibility:visible;mso-wrap-style:square" from="3684,333" to="5642,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" strokeweight=".72pt"/>
                <v:line id="Line 9" o:spid="_x0000_s1039" style="position:absolute;visibility:visible;mso-wrap-style:square" from="3692,10" to="3692,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" strokeweight=".72pt"/>
                <v:line id="Line 8" o:spid="_x0000_s1040" style="position:absolute;visibility:visible;mso-wrap-style:square" from="0,7" to="56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" strokeweight=".25011mm"/>
                <v:shape id="Text Box 7" o:spid="_x0000_s1041" type="#_x0000_t202" style="position:absolute;left:29;top:10;width:367;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6393239F" w14:textId="77777777" w:rsidR="001A76BB" w:rsidRDefault="0035437B">
                        <w:pPr>
                          <w:spacing w:line="134" w:lineRule="exact"/>
                          <w:rPr>
                            <w:sz w:val="12"/>
                          </w:rPr>
                        </w:pPr>
                        <w:r>
                          <w:rPr>
                            <w:sz w:val="12"/>
                          </w:rPr>
                          <w:t>NAME</w:t>
                        </w:r>
                      </w:p>
                    </w:txbxContent>
                  </v:textbox>
                </v:shape>
                <v:shape id="Text Box 6" o:spid="_x0000_s1042" type="#_x0000_t202" style="position:absolute;left:3715;top:10;width:1001;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14:paraId="5A7E8032" w14:textId="77777777" w:rsidR="001A76BB" w:rsidRDefault="0035437B">
                        <w:pPr>
                          <w:spacing w:line="134" w:lineRule="exact"/>
                          <w:rPr>
                            <w:sz w:val="12"/>
                          </w:rPr>
                        </w:pPr>
                        <w:r>
                          <w:rPr>
                            <w:sz w:val="12"/>
                          </w:rPr>
                          <w:t>PHONE NUMBER</w:t>
                        </w:r>
                      </w:p>
                    </w:txbxContent>
                  </v:textbox>
                </v:shape>
                <w10:anchorlock/>
              </v:group>
            </w:pict>
          </mc:Fallback>
        </mc:AlternateContent>
      </w:r>
    </w:p>
    <w:p w14:paraId="3DCC84BF" w14:textId="77777777" w:rsidR="001A76BB" w:rsidRDefault="0035437B">
      <w:pPr>
        <w:ind w:left="106"/>
        <w:rPr>
          <w:sz w:val="12"/>
        </w:rPr>
      </w:pPr>
      <w:r>
        <w:rPr>
          <w:sz w:val="12"/>
        </w:rPr>
        <w:t>STREET ADDRESS</w:t>
      </w:r>
    </w:p>
    <w:p w14:paraId="6A0D582B" w14:textId="6CC973E9" w:rsidR="001A76BB" w:rsidRDefault="002F3FA2">
      <w:pPr>
        <w:pStyle w:val="BodyText"/>
        <w:spacing w:before="11"/>
        <w:rPr>
          <w:sz w:val="13"/>
        </w:rPr>
      </w:pPr>
      <w:r>
        <w:rPr>
          <w:noProof/>
        </w:rPr>
        <mc:AlternateContent>
          <mc:Choice Requires="wps">
            <w:drawing>
              <wp:anchor distT="0" distB="0" distL="0" distR="0" simplePos="0" relativeHeight="251688960" behindDoc="1" locked="0" layoutInCell="1" allowOverlap="1" wp14:anchorId="53BAD320" wp14:editId="148927D3">
                <wp:simplePos x="0" y="0"/>
                <wp:positionH relativeFrom="page">
                  <wp:posOffset>3971290</wp:posOffset>
                </wp:positionH>
                <wp:positionV relativeFrom="paragraph">
                  <wp:posOffset>132080</wp:posOffset>
                </wp:positionV>
                <wp:extent cx="3572510" cy="1270"/>
                <wp:effectExtent l="0" t="0" r="0" b="0"/>
                <wp:wrapTopAndBottom/>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72510" cy="1270"/>
                        </a:xfrm>
                        <a:custGeom>
                          <a:avLst/>
                          <a:gdLst>
                            <a:gd name="T0" fmla="+- 0 6254 6254"/>
                            <a:gd name="T1" fmla="*/ T0 w 5626"/>
                            <a:gd name="T2" fmla="+- 0 11879 6254"/>
                            <a:gd name="T3" fmla="*/ T2 w 5626"/>
                          </a:gdLst>
                          <a:ahLst/>
                          <a:cxnLst>
                            <a:cxn ang="0">
                              <a:pos x="T1" y="0"/>
                            </a:cxn>
                            <a:cxn ang="0">
                              <a:pos x="T3" y="0"/>
                            </a:cxn>
                          </a:cxnLst>
                          <a:rect l="0" t="0" r="r" b="b"/>
                          <a:pathLst>
                            <a:path w="5626">
                              <a:moveTo>
                                <a:pt x="0" y="0"/>
                              </a:moveTo>
                              <a:lnTo>
                                <a:pt x="5625"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CA914" id="Freeform 4" o:spid="_x0000_s1026" style="position:absolute;margin-left:312.7pt;margin-top:10.4pt;width:281.3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" path="m,l5625,e" filled="f" strokeweight=".72pt">
                <v:path arrowok="t" o:connecttype="custom" o:connectlocs="0,0;3571875,0" o:connectangles="0,0"/>
                <w10:wrap type="topAndBottom" anchorx="page"/>
              </v:shape>
            </w:pict>
          </mc:Fallback>
        </mc:AlternateContent>
      </w:r>
    </w:p>
    <w:p w14:paraId="1CFC6016" w14:textId="77777777" w:rsidR="001A76BB" w:rsidRDefault="0035437B">
      <w:pPr>
        <w:tabs>
          <w:tab w:val="left" w:pos="3792"/>
          <w:tab w:val="left" w:pos="4632"/>
        </w:tabs>
        <w:ind w:left="106"/>
        <w:rPr>
          <w:sz w:val="12"/>
        </w:rPr>
      </w:pPr>
      <w:r>
        <w:rPr>
          <w:sz w:val="12"/>
        </w:rPr>
        <w:t>CITY</w:t>
      </w:r>
      <w:r>
        <w:rPr>
          <w:sz w:val="12"/>
        </w:rPr>
        <w:tab/>
        <w:t>STATE</w:t>
      </w:r>
      <w:r>
        <w:rPr>
          <w:sz w:val="12"/>
        </w:rPr>
        <w:tab/>
        <w:t>ZIP CODE</w:t>
      </w:r>
    </w:p>
    <w:p w14:paraId="18FEE624" w14:textId="77777777" w:rsidR="001A76BB" w:rsidRDefault="001A76BB">
      <w:pPr>
        <w:rPr>
          <w:sz w:val="12"/>
        </w:rPr>
        <w:sectPr w:rsidR="001A76BB">
          <w:type w:val="continuous"/>
          <w:pgSz w:w="12240" w:h="15840"/>
          <w:pgMar w:top="0" w:right="240" w:bottom="500" w:left="320" w:header="720" w:footer="720" w:gutter="0"/>
          <w:cols w:num="2" w:space="720" w:equalWidth="0">
            <w:col w:w="5692" w:space="155"/>
            <w:col w:w="5833"/>
          </w:cols>
        </w:sectPr>
      </w:pPr>
    </w:p>
    <w:p w14:paraId="05CFA4C2" w14:textId="77777777" w:rsidR="001A76BB" w:rsidRDefault="001A76BB">
      <w:pPr>
        <w:pStyle w:val="BodyText"/>
        <w:spacing w:before="7"/>
        <w:rPr>
          <w:sz w:val="16"/>
        </w:rPr>
      </w:pPr>
    </w:p>
    <w:p w14:paraId="09F06A5D" w14:textId="684CC4C3" w:rsidR="001A76BB" w:rsidRDefault="002F3FA2">
      <w:pPr>
        <w:pStyle w:val="BodyText"/>
        <w:spacing w:line="20" w:lineRule="exact"/>
        <w:ind w:left="5925"/>
        <w:rPr>
          <w:sz w:val="2"/>
        </w:rPr>
      </w:pPr>
      <w:r>
        <w:rPr>
          <w:noProof/>
          <w:sz w:val="2"/>
        </w:rPr>
        <mc:AlternateContent>
          <mc:Choice Requires="wpg">
            <w:drawing>
              <wp:inline distT="0" distB="0" distL="0" distR="0" wp14:anchorId="414262A5" wp14:editId="41B56E14">
                <wp:extent cx="3572510" cy="9525"/>
                <wp:effectExtent l="12700" t="5715" r="5715" b="3810"/>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72510" cy="9525"/>
                          <a:chOff x="0" y="0"/>
                          <a:chExt cx="5626" cy="15"/>
                        </a:xfrm>
                      </wpg:grpSpPr>
                      <wps:wsp>
                        <wps:cNvPr id="115" name="Line 3"/>
                        <wps:cNvCnPr>
                          <a:cxnSpLocks noChangeShapeType="1"/>
                        </wps:cNvCnPr>
                        <wps:spPr bwMode="auto">
                          <a:xfrm>
                            <a:off x="0" y="7"/>
                            <a:ext cx="562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7D411F9" id="Group 2" o:spid="_x0000_s1026" style="width:281.3pt;height:.75pt;mso-position-horizontal-relative:char;mso-position-vertical-relative:line" coordsize="56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">
                <v:line id="Line 3" o:spid="_x0000_s1027" style="position:absolute;visibility:visible;mso-wrap-style:square" from="0,7" to="56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" strokeweight=".72pt"/>
                <w10:anchorlock/>
              </v:group>
            </w:pict>
          </mc:Fallback>
        </mc:AlternateContent>
      </w:r>
    </w:p>
    <w:p w14:paraId="672D3AFD" w14:textId="77777777" w:rsidR="001A76BB" w:rsidRDefault="001A76BB">
      <w:pPr>
        <w:pStyle w:val="BodyText"/>
        <w:spacing w:before="7"/>
        <w:rPr>
          <w:sz w:val="10"/>
        </w:rPr>
      </w:pPr>
    </w:p>
    <w:p w14:paraId="4D3CE782" w14:textId="77777777" w:rsidR="001A76BB" w:rsidRDefault="0035437B">
      <w:pPr>
        <w:spacing w:line="118" w:lineRule="exact"/>
        <w:ind w:left="130"/>
        <w:rPr>
          <w:sz w:val="12"/>
        </w:rPr>
      </w:pPr>
      <w:r>
        <w:rPr>
          <w:b/>
          <w:sz w:val="12"/>
        </w:rPr>
        <w:t xml:space="preserve">NA BACK 9 </w:t>
      </w:r>
      <w:r>
        <w:rPr>
          <w:sz w:val="12"/>
        </w:rPr>
        <w:t xml:space="preserve">(REPLACES NA BACK </w:t>
      </w:r>
      <w:r>
        <w:rPr>
          <w:sz w:val="10"/>
        </w:rPr>
        <w:t xml:space="preserve">8 </w:t>
      </w:r>
      <w:r>
        <w:rPr>
          <w:sz w:val="12"/>
        </w:rPr>
        <w:t xml:space="preserve">AND EP </w:t>
      </w:r>
      <w:r>
        <w:rPr>
          <w:sz w:val="10"/>
        </w:rPr>
        <w:t>5</w:t>
      </w:r>
      <w:r>
        <w:rPr>
          <w:sz w:val="12"/>
        </w:rPr>
        <w:t>) (REVISED 4/2013) - REQUIRED FORM - NO SUBSTITUTE PERMITTED</w:t>
      </w:r>
    </w:p>
    <w:p w14:paraId="348A39C6" w14:textId="77777777" w:rsidR="001A76BB" w:rsidRDefault="0035437B">
      <w:pPr>
        <w:pStyle w:val="Heading3"/>
        <w:spacing w:before="0" w:line="210" w:lineRule="exact"/>
        <w:ind w:left="5519" w:right="5097"/>
        <w:jc w:val="center"/>
      </w:pPr>
      <w:r>
        <w:t>Page 2 of 2</w:t>
      </w:r>
    </w:p>
    <w:sectPr w:rsidR="001A76BB">
      <w:type w:val="continuous"/>
      <w:pgSz w:w="12240" w:h="15840"/>
      <w:pgMar w:top="0" w:right="240" w:bottom="500" w:left="320"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D5E96" w16cex:dateUtc="2020-08-12T01:14:00Z"/>
  <w16cex:commentExtensible w16cex:durableId="22DC1AD6" w16cex:dateUtc="2020-08-11T02:13:00Z"/>
  <w16cex:commentExtensible w16cex:durableId="22D429C9" w16cex:dateUtc="2020-08-05T01:39:00Z"/>
  <w16cex:commentExtensible w16cex:durableId="22D42ABE" w16cex:dateUtc="2020-08-05T01:43:00Z"/>
  <w16cex:commentExtensible w16cex:durableId="22DBDF81" w16cex:dateUtc="2020-08-10T22: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2668" w14:textId="77777777" w:rsidR="00F828F0" w:rsidRDefault="00F828F0">
      <w:r>
        <w:separator/>
      </w:r>
    </w:p>
  </w:endnote>
  <w:endnote w:type="continuationSeparator" w:id="0">
    <w:p w14:paraId="0D4EB790" w14:textId="77777777" w:rsidR="00F828F0" w:rsidRDefault="00F82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08676" w14:textId="0F399A2E" w:rsidR="001A76BB" w:rsidRDefault="002F3FA2">
    <w:pPr>
      <w:pStyle w:val="BodyText"/>
      <w:spacing w:line="14" w:lineRule="auto"/>
      <w:rPr>
        <w:sz w:val="20"/>
      </w:rPr>
    </w:pPr>
    <w:r>
      <w:rPr>
        <w:noProof/>
      </w:rPr>
      <mc:AlternateContent>
        <mc:Choice Requires="wpg">
          <w:drawing>
            <wp:anchor distT="0" distB="0" distL="114300" distR="114300" simplePos="0" relativeHeight="251280384" behindDoc="1" locked="0" layoutInCell="1" allowOverlap="1" wp14:anchorId="0C3BFB9D" wp14:editId="1D979F17">
              <wp:simplePos x="0" y="0"/>
              <wp:positionH relativeFrom="page">
                <wp:posOffset>4554220</wp:posOffset>
              </wp:positionH>
              <wp:positionV relativeFrom="page">
                <wp:posOffset>9667875</wp:posOffset>
              </wp:positionV>
              <wp:extent cx="457200" cy="22860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228600"/>
                        <a:chOff x="7172" y="15225"/>
                        <a:chExt cx="720" cy="360"/>
                      </a:xfrm>
                    </wpg:grpSpPr>
                    <wps:wsp>
                      <wps:cNvPr id="12" name="Rectangle 15"/>
                      <wps:cNvSpPr>
                        <a:spLocks noChangeArrowheads="1"/>
                      </wps:cNvSpPr>
                      <wps:spPr bwMode="auto">
                        <a:xfrm>
                          <a:off x="7172" y="15224"/>
                          <a:ext cx="720" cy="360"/>
                        </a:xfrm>
                        <a:prstGeom prst="rect">
                          <a:avLst/>
                        </a:prstGeom>
                        <a:solidFill>
                          <a:srgbClr val="9B9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7192" y="15244"/>
                          <a:ext cx="680" cy="320"/>
                        </a:xfrm>
                        <a:custGeom>
                          <a:avLst/>
                          <a:gdLst>
                            <a:gd name="T0" fmla="+- 0 7872 7192"/>
                            <a:gd name="T1" fmla="*/ T0 w 680"/>
                            <a:gd name="T2" fmla="+- 0 15245 15245"/>
                            <a:gd name="T3" fmla="*/ 15245 h 320"/>
                            <a:gd name="T4" fmla="+- 0 7192 7192"/>
                            <a:gd name="T5" fmla="*/ T4 w 680"/>
                            <a:gd name="T6" fmla="+- 0 15245 15245"/>
                            <a:gd name="T7" fmla="*/ 15245 h 320"/>
                            <a:gd name="T8" fmla="+- 0 7192 7192"/>
                            <a:gd name="T9" fmla="*/ T8 w 680"/>
                            <a:gd name="T10" fmla="+- 0 15565 15245"/>
                            <a:gd name="T11" fmla="*/ 15565 h 320"/>
                            <a:gd name="T12" fmla="+- 0 7212 7192"/>
                            <a:gd name="T13" fmla="*/ T12 w 680"/>
                            <a:gd name="T14" fmla="+- 0 15545 15245"/>
                            <a:gd name="T15" fmla="*/ 15545 h 320"/>
                            <a:gd name="T16" fmla="+- 0 7212 7192"/>
                            <a:gd name="T17" fmla="*/ T16 w 680"/>
                            <a:gd name="T18" fmla="+- 0 15265 15245"/>
                            <a:gd name="T19" fmla="*/ 15265 h 320"/>
                            <a:gd name="T20" fmla="+- 0 7852 7192"/>
                            <a:gd name="T21" fmla="*/ T20 w 680"/>
                            <a:gd name="T22" fmla="+- 0 15265 15245"/>
                            <a:gd name="T23" fmla="*/ 15265 h 320"/>
                            <a:gd name="T24" fmla="+- 0 7872 7192"/>
                            <a:gd name="T25" fmla="*/ T24 w 680"/>
                            <a:gd name="T26" fmla="+- 0 15245 15245"/>
                            <a:gd name="T27" fmla="*/ 15245 h 320"/>
                          </a:gdLst>
                          <a:ahLst/>
                          <a:cxnLst>
                            <a:cxn ang="0">
                              <a:pos x="T1" y="T3"/>
                            </a:cxn>
                            <a:cxn ang="0">
                              <a:pos x="T5" y="T7"/>
                            </a:cxn>
                            <a:cxn ang="0">
                              <a:pos x="T9" y="T11"/>
                            </a:cxn>
                            <a:cxn ang="0">
                              <a:pos x="T13" y="T15"/>
                            </a:cxn>
                            <a:cxn ang="0">
                              <a:pos x="T17" y="T19"/>
                            </a:cxn>
                            <a:cxn ang="0">
                              <a:pos x="T21" y="T23"/>
                            </a:cxn>
                            <a:cxn ang="0">
                              <a:pos x="T25" y="T27"/>
                            </a:cxn>
                          </a:cxnLst>
                          <a:rect l="0" t="0" r="r" b="b"/>
                          <a:pathLst>
                            <a:path w="680" h="320">
                              <a:moveTo>
                                <a:pt x="680" y="0"/>
                              </a:moveTo>
                              <a:lnTo>
                                <a:pt x="0" y="0"/>
                              </a:lnTo>
                              <a:lnTo>
                                <a:pt x="0" y="320"/>
                              </a:lnTo>
                              <a:lnTo>
                                <a:pt x="20" y="300"/>
                              </a:lnTo>
                              <a:lnTo>
                                <a:pt x="20" y="20"/>
                              </a:lnTo>
                              <a:lnTo>
                                <a:pt x="660" y="20"/>
                              </a:lnTo>
                              <a:lnTo>
                                <a:pt x="6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7192" y="15244"/>
                          <a:ext cx="680" cy="320"/>
                        </a:xfrm>
                        <a:custGeom>
                          <a:avLst/>
                          <a:gdLst>
                            <a:gd name="T0" fmla="+- 0 7872 7192"/>
                            <a:gd name="T1" fmla="*/ T0 w 680"/>
                            <a:gd name="T2" fmla="+- 0 15245 15245"/>
                            <a:gd name="T3" fmla="*/ 15245 h 320"/>
                            <a:gd name="T4" fmla="+- 0 7852 7192"/>
                            <a:gd name="T5" fmla="*/ T4 w 680"/>
                            <a:gd name="T6" fmla="+- 0 15265 15245"/>
                            <a:gd name="T7" fmla="*/ 15265 h 320"/>
                            <a:gd name="T8" fmla="+- 0 7852 7192"/>
                            <a:gd name="T9" fmla="*/ T8 w 680"/>
                            <a:gd name="T10" fmla="+- 0 15545 15245"/>
                            <a:gd name="T11" fmla="*/ 15545 h 320"/>
                            <a:gd name="T12" fmla="+- 0 7212 7192"/>
                            <a:gd name="T13" fmla="*/ T12 w 680"/>
                            <a:gd name="T14" fmla="+- 0 15545 15245"/>
                            <a:gd name="T15" fmla="*/ 15545 h 320"/>
                            <a:gd name="T16" fmla="+- 0 7192 7192"/>
                            <a:gd name="T17" fmla="*/ T16 w 680"/>
                            <a:gd name="T18" fmla="+- 0 15565 15245"/>
                            <a:gd name="T19" fmla="*/ 15565 h 320"/>
                            <a:gd name="T20" fmla="+- 0 7872 7192"/>
                            <a:gd name="T21" fmla="*/ T20 w 680"/>
                            <a:gd name="T22" fmla="+- 0 15565 15245"/>
                            <a:gd name="T23" fmla="*/ 15565 h 320"/>
                            <a:gd name="T24" fmla="+- 0 7872 7192"/>
                            <a:gd name="T25" fmla="*/ T24 w 680"/>
                            <a:gd name="T26" fmla="+- 0 15245 15245"/>
                            <a:gd name="T27" fmla="*/ 15245 h 320"/>
                          </a:gdLst>
                          <a:ahLst/>
                          <a:cxnLst>
                            <a:cxn ang="0">
                              <a:pos x="T1" y="T3"/>
                            </a:cxn>
                            <a:cxn ang="0">
                              <a:pos x="T5" y="T7"/>
                            </a:cxn>
                            <a:cxn ang="0">
                              <a:pos x="T9" y="T11"/>
                            </a:cxn>
                            <a:cxn ang="0">
                              <a:pos x="T13" y="T15"/>
                            </a:cxn>
                            <a:cxn ang="0">
                              <a:pos x="T17" y="T19"/>
                            </a:cxn>
                            <a:cxn ang="0">
                              <a:pos x="T21" y="T23"/>
                            </a:cxn>
                            <a:cxn ang="0">
                              <a:pos x="T25" y="T27"/>
                            </a:cxn>
                          </a:cxnLst>
                          <a:rect l="0" t="0" r="r" b="b"/>
                          <a:pathLst>
                            <a:path w="680" h="320">
                              <a:moveTo>
                                <a:pt x="680" y="0"/>
                              </a:moveTo>
                              <a:lnTo>
                                <a:pt x="660" y="20"/>
                              </a:lnTo>
                              <a:lnTo>
                                <a:pt x="660" y="300"/>
                              </a:lnTo>
                              <a:lnTo>
                                <a:pt x="20" y="300"/>
                              </a:lnTo>
                              <a:lnTo>
                                <a:pt x="0" y="320"/>
                              </a:lnTo>
                              <a:lnTo>
                                <a:pt x="680" y="320"/>
                              </a:lnTo>
                              <a:lnTo>
                                <a:pt x="680" y="0"/>
                              </a:lnTo>
                              <a:close/>
                            </a:path>
                          </a:pathLst>
                        </a:custGeom>
                        <a:solidFill>
                          <a:srgbClr val="5B5B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2"/>
                      <wps:cNvSpPr>
                        <a:spLocks noChangeArrowheads="1"/>
                      </wps:cNvSpPr>
                      <wps:spPr bwMode="auto">
                        <a:xfrm>
                          <a:off x="7182" y="15234"/>
                          <a:ext cx="700" cy="34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1BB58F" id="Group 11" o:spid="_x0000_s1026" style="position:absolute;margin-left:358.6pt;margin-top:761.25pt;width:36pt;height:18pt;z-index:-252036096;mso-position-horizontal-relative:page;mso-position-vertical-relative:page" coordorigin="7172,15225"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">
              <v:rect id="Rectangle 15" o:spid="_x0000_s1027" style="position:absolute;left:7172;top:15224;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" fillcolor="#9b9bff" stroked="f"/>
              <v:shape id="Freeform 14" o:spid="_x0000_s1028" style="position:absolute;left:7192;top:15244;width:680;height:320;visibility:visible;mso-wrap-style:square;v-text-anchor:top" coordsize="68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" path="m680,l,,,320,20,300,20,20r640,l680,xe" stroked="f">
                <v:path arrowok="t" o:connecttype="custom" o:connectlocs="680,15245;0,15245;0,15565;20,15545;20,15265;660,15265;680,15245" o:connectangles="0,0,0,0,0,0,0"/>
              </v:shape>
              <v:shape id="Freeform 13" o:spid="_x0000_s1029" style="position:absolute;left:7192;top:15244;width:680;height:320;visibility:visible;mso-wrap-style:square;v-text-anchor:top" coordsize="68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" path="m680,l660,20r,280l20,300,,320r680,l680,xe" fillcolor="#5b5bbf" stroked="f">
                <v:path arrowok="t" o:connecttype="custom" o:connectlocs="680,15245;660,15265;660,15545;20,15545;0,15565;680,15565;680,15245" o:connectangles="0,0,0,0,0,0,0"/>
              </v:shape>
              <v:rect id="Rectangle 12" o:spid="_x0000_s1030" style="position:absolute;left:7182;top:15234;width:70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" filled="f" strokeweight="1pt"/>
              <w10:wrap anchorx="page" anchory="page"/>
            </v:group>
          </w:pict>
        </mc:Fallback>
      </mc:AlternateContent>
    </w:r>
    <w:r>
      <w:rPr>
        <w:noProof/>
      </w:rPr>
      <mc:AlternateContent>
        <mc:Choice Requires="wps">
          <w:drawing>
            <wp:anchor distT="0" distB="0" distL="114300" distR="114300" simplePos="0" relativeHeight="251281408" behindDoc="1" locked="0" layoutInCell="1" allowOverlap="1" wp14:anchorId="74307280" wp14:editId="405B3840">
              <wp:simplePos x="0" y="0"/>
              <wp:positionH relativeFrom="page">
                <wp:posOffset>4665980</wp:posOffset>
              </wp:positionH>
              <wp:positionV relativeFrom="page">
                <wp:posOffset>9706610</wp:posOffset>
              </wp:positionV>
              <wp:extent cx="234315" cy="13906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3FEE43" w14:textId="77777777" w:rsidR="001A76BB" w:rsidRDefault="0035437B">
                          <w:pPr>
                            <w:spacing w:before="14"/>
                            <w:ind w:left="20"/>
                            <w:rPr>
                              <w:sz w:val="16"/>
                            </w:rPr>
                          </w:pPr>
                          <w:r>
                            <w:rPr>
                              <w:color w:val="FFFFFF"/>
                              <w:sz w:val="16"/>
                            </w:rPr>
                            <w:t>Print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07280" id="_x0000_t202" coordsize="21600,21600" o:spt="202" path="m,l,21600r21600,l21600,xe">
              <v:stroke joinstyle="miter"/>
              <v:path gradientshapeok="t" o:connecttype="rect"/>
            </v:shapetype>
            <v:shape id="Text Box 10" o:spid="_x0000_s1043" type="#_x0000_t202" style="position:absolute;margin-left:367.4pt;margin-top:764.3pt;width:18.45pt;height:10.95pt;z-index:-25203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TnrQIAAKo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" filled="f" stroked="f">
              <v:textbox inset="0,0,0,0">
                <w:txbxContent>
                  <w:p w14:paraId="013FEE43" w14:textId="77777777" w:rsidR="001A76BB" w:rsidRDefault="0035437B">
                    <w:pPr>
                      <w:spacing w:before="14"/>
                      <w:ind w:left="20"/>
                      <w:rPr>
                        <w:sz w:val="16"/>
                      </w:rPr>
                    </w:pPr>
                    <w:r>
                      <w:rPr>
                        <w:color w:val="FFFFFF"/>
                        <w:sz w:val="16"/>
                      </w:rPr>
                      <w:t>Print</w:t>
                    </w:r>
                  </w:p>
                </w:txbxContent>
              </v:textbox>
              <w10:wrap anchorx="page" anchory="page"/>
            </v:shape>
          </w:pict>
        </mc:Fallback>
      </mc:AlternateContent>
    </w:r>
    <w:r>
      <w:rPr>
        <w:noProof/>
      </w:rPr>
      <mc:AlternateContent>
        <mc:Choice Requires="wps">
          <w:drawing>
            <wp:anchor distT="0" distB="0" distL="114300" distR="114300" simplePos="0" relativeHeight="251283456" behindDoc="1" locked="0" layoutInCell="1" allowOverlap="1" wp14:anchorId="467BBEC2" wp14:editId="2FDC9F8B">
              <wp:simplePos x="0" y="0"/>
              <wp:positionH relativeFrom="page">
                <wp:posOffset>716915</wp:posOffset>
              </wp:positionH>
              <wp:positionV relativeFrom="page">
                <wp:posOffset>9725660</wp:posOffset>
              </wp:positionV>
              <wp:extent cx="534035" cy="16764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7C3A8" w14:textId="77777777" w:rsidR="001A76BB" w:rsidRDefault="0035437B">
                          <w:pPr>
                            <w:spacing w:before="13"/>
                            <w:ind w:left="20"/>
                            <w:rPr>
                              <w:sz w:val="20"/>
                            </w:rPr>
                          </w:pPr>
                          <w:r>
                            <w:rPr>
                              <w:sz w:val="20"/>
                            </w:rPr>
                            <w:t>NA RE 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BBEC2" id="Text Box 8" o:spid="_x0000_s1044" type="#_x0000_t202" style="position:absolute;margin-left:56.45pt;margin-top:765.8pt;width:42.05pt;height:13.2pt;z-index:-252033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" filled="f" stroked="f">
              <v:textbox inset="0,0,0,0">
                <w:txbxContent>
                  <w:p w14:paraId="7297C3A8" w14:textId="77777777" w:rsidR="001A76BB" w:rsidRDefault="0035437B">
                    <w:pPr>
                      <w:spacing w:before="13"/>
                      <w:ind w:left="20"/>
                      <w:rPr>
                        <w:sz w:val="20"/>
                      </w:rPr>
                    </w:pPr>
                    <w:r>
                      <w:rPr>
                        <w:sz w:val="20"/>
                      </w:rPr>
                      <w:t>NA RE 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D9FE" w14:textId="38F59DB5" w:rsidR="001A76BB" w:rsidRDefault="002F3FA2">
    <w:pPr>
      <w:pStyle w:val="BodyText"/>
      <w:spacing w:line="14" w:lineRule="auto"/>
      <w:rPr>
        <w:sz w:val="20"/>
      </w:rPr>
    </w:pPr>
    <w:r>
      <w:rPr>
        <w:noProof/>
      </w:rPr>
      <mc:AlternateContent>
        <mc:Choice Requires="wpg">
          <w:drawing>
            <wp:anchor distT="0" distB="0" distL="114300" distR="114300" simplePos="0" relativeHeight="251284480" behindDoc="1" locked="0" layoutInCell="1" allowOverlap="1" wp14:anchorId="1451FB3C" wp14:editId="3AA3CCD3">
              <wp:simplePos x="0" y="0"/>
              <wp:positionH relativeFrom="page">
                <wp:posOffset>4554220</wp:posOffset>
              </wp:positionH>
              <wp:positionV relativeFrom="page">
                <wp:posOffset>9668510</wp:posOffset>
              </wp:positionV>
              <wp:extent cx="457200" cy="22860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228600"/>
                        <a:chOff x="7172" y="15226"/>
                        <a:chExt cx="720" cy="360"/>
                      </a:xfrm>
                    </wpg:grpSpPr>
                    <wps:wsp>
                      <wps:cNvPr id="4" name="Rectangle 7"/>
                      <wps:cNvSpPr>
                        <a:spLocks noChangeArrowheads="1"/>
                      </wps:cNvSpPr>
                      <wps:spPr bwMode="auto">
                        <a:xfrm>
                          <a:off x="7172" y="15226"/>
                          <a:ext cx="720" cy="360"/>
                        </a:xfrm>
                        <a:prstGeom prst="rect">
                          <a:avLst/>
                        </a:prstGeom>
                        <a:solidFill>
                          <a:srgbClr val="9B9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92" y="15246"/>
                          <a:ext cx="680" cy="320"/>
                        </a:xfrm>
                        <a:custGeom>
                          <a:avLst/>
                          <a:gdLst>
                            <a:gd name="T0" fmla="+- 0 7872 7192"/>
                            <a:gd name="T1" fmla="*/ T0 w 680"/>
                            <a:gd name="T2" fmla="+- 0 15246 15246"/>
                            <a:gd name="T3" fmla="*/ 15246 h 320"/>
                            <a:gd name="T4" fmla="+- 0 7192 7192"/>
                            <a:gd name="T5" fmla="*/ T4 w 680"/>
                            <a:gd name="T6" fmla="+- 0 15246 15246"/>
                            <a:gd name="T7" fmla="*/ 15246 h 320"/>
                            <a:gd name="T8" fmla="+- 0 7192 7192"/>
                            <a:gd name="T9" fmla="*/ T8 w 680"/>
                            <a:gd name="T10" fmla="+- 0 15566 15246"/>
                            <a:gd name="T11" fmla="*/ 15566 h 320"/>
                            <a:gd name="T12" fmla="+- 0 7212 7192"/>
                            <a:gd name="T13" fmla="*/ T12 w 680"/>
                            <a:gd name="T14" fmla="+- 0 15546 15246"/>
                            <a:gd name="T15" fmla="*/ 15546 h 320"/>
                            <a:gd name="T16" fmla="+- 0 7212 7192"/>
                            <a:gd name="T17" fmla="*/ T16 w 680"/>
                            <a:gd name="T18" fmla="+- 0 15266 15246"/>
                            <a:gd name="T19" fmla="*/ 15266 h 320"/>
                            <a:gd name="T20" fmla="+- 0 7852 7192"/>
                            <a:gd name="T21" fmla="*/ T20 w 680"/>
                            <a:gd name="T22" fmla="+- 0 15266 15246"/>
                            <a:gd name="T23" fmla="*/ 15266 h 320"/>
                            <a:gd name="T24" fmla="+- 0 7872 7192"/>
                            <a:gd name="T25" fmla="*/ T24 w 680"/>
                            <a:gd name="T26" fmla="+- 0 15246 15246"/>
                            <a:gd name="T27" fmla="*/ 15246 h 320"/>
                          </a:gdLst>
                          <a:ahLst/>
                          <a:cxnLst>
                            <a:cxn ang="0">
                              <a:pos x="T1" y="T3"/>
                            </a:cxn>
                            <a:cxn ang="0">
                              <a:pos x="T5" y="T7"/>
                            </a:cxn>
                            <a:cxn ang="0">
                              <a:pos x="T9" y="T11"/>
                            </a:cxn>
                            <a:cxn ang="0">
                              <a:pos x="T13" y="T15"/>
                            </a:cxn>
                            <a:cxn ang="0">
                              <a:pos x="T17" y="T19"/>
                            </a:cxn>
                            <a:cxn ang="0">
                              <a:pos x="T21" y="T23"/>
                            </a:cxn>
                            <a:cxn ang="0">
                              <a:pos x="T25" y="T27"/>
                            </a:cxn>
                          </a:cxnLst>
                          <a:rect l="0" t="0" r="r" b="b"/>
                          <a:pathLst>
                            <a:path w="680" h="320">
                              <a:moveTo>
                                <a:pt x="680" y="0"/>
                              </a:moveTo>
                              <a:lnTo>
                                <a:pt x="0" y="0"/>
                              </a:lnTo>
                              <a:lnTo>
                                <a:pt x="0" y="320"/>
                              </a:lnTo>
                              <a:lnTo>
                                <a:pt x="20" y="300"/>
                              </a:lnTo>
                              <a:lnTo>
                                <a:pt x="20" y="20"/>
                              </a:lnTo>
                              <a:lnTo>
                                <a:pt x="660" y="20"/>
                              </a:lnTo>
                              <a:lnTo>
                                <a:pt x="6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5"/>
                      <wps:cNvSpPr>
                        <a:spLocks/>
                      </wps:cNvSpPr>
                      <wps:spPr bwMode="auto">
                        <a:xfrm>
                          <a:off x="7192" y="15246"/>
                          <a:ext cx="680" cy="320"/>
                        </a:xfrm>
                        <a:custGeom>
                          <a:avLst/>
                          <a:gdLst>
                            <a:gd name="T0" fmla="+- 0 7872 7192"/>
                            <a:gd name="T1" fmla="*/ T0 w 680"/>
                            <a:gd name="T2" fmla="+- 0 15246 15246"/>
                            <a:gd name="T3" fmla="*/ 15246 h 320"/>
                            <a:gd name="T4" fmla="+- 0 7852 7192"/>
                            <a:gd name="T5" fmla="*/ T4 w 680"/>
                            <a:gd name="T6" fmla="+- 0 15266 15246"/>
                            <a:gd name="T7" fmla="*/ 15266 h 320"/>
                            <a:gd name="T8" fmla="+- 0 7852 7192"/>
                            <a:gd name="T9" fmla="*/ T8 w 680"/>
                            <a:gd name="T10" fmla="+- 0 15546 15246"/>
                            <a:gd name="T11" fmla="*/ 15546 h 320"/>
                            <a:gd name="T12" fmla="+- 0 7212 7192"/>
                            <a:gd name="T13" fmla="*/ T12 w 680"/>
                            <a:gd name="T14" fmla="+- 0 15546 15246"/>
                            <a:gd name="T15" fmla="*/ 15546 h 320"/>
                            <a:gd name="T16" fmla="+- 0 7192 7192"/>
                            <a:gd name="T17" fmla="*/ T16 w 680"/>
                            <a:gd name="T18" fmla="+- 0 15566 15246"/>
                            <a:gd name="T19" fmla="*/ 15566 h 320"/>
                            <a:gd name="T20" fmla="+- 0 7872 7192"/>
                            <a:gd name="T21" fmla="*/ T20 w 680"/>
                            <a:gd name="T22" fmla="+- 0 15566 15246"/>
                            <a:gd name="T23" fmla="*/ 15566 h 320"/>
                            <a:gd name="T24" fmla="+- 0 7872 7192"/>
                            <a:gd name="T25" fmla="*/ T24 w 680"/>
                            <a:gd name="T26" fmla="+- 0 15246 15246"/>
                            <a:gd name="T27" fmla="*/ 15246 h 320"/>
                          </a:gdLst>
                          <a:ahLst/>
                          <a:cxnLst>
                            <a:cxn ang="0">
                              <a:pos x="T1" y="T3"/>
                            </a:cxn>
                            <a:cxn ang="0">
                              <a:pos x="T5" y="T7"/>
                            </a:cxn>
                            <a:cxn ang="0">
                              <a:pos x="T9" y="T11"/>
                            </a:cxn>
                            <a:cxn ang="0">
                              <a:pos x="T13" y="T15"/>
                            </a:cxn>
                            <a:cxn ang="0">
                              <a:pos x="T17" y="T19"/>
                            </a:cxn>
                            <a:cxn ang="0">
                              <a:pos x="T21" y="T23"/>
                            </a:cxn>
                            <a:cxn ang="0">
                              <a:pos x="T25" y="T27"/>
                            </a:cxn>
                          </a:cxnLst>
                          <a:rect l="0" t="0" r="r" b="b"/>
                          <a:pathLst>
                            <a:path w="680" h="320">
                              <a:moveTo>
                                <a:pt x="680" y="0"/>
                              </a:moveTo>
                              <a:lnTo>
                                <a:pt x="660" y="20"/>
                              </a:lnTo>
                              <a:lnTo>
                                <a:pt x="660" y="300"/>
                              </a:lnTo>
                              <a:lnTo>
                                <a:pt x="20" y="300"/>
                              </a:lnTo>
                              <a:lnTo>
                                <a:pt x="0" y="320"/>
                              </a:lnTo>
                              <a:lnTo>
                                <a:pt x="680" y="320"/>
                              </a:lnTo>
                              <a:lnTo>
                                <a:pt x="680" y="0"/>
                              </a:lnTo>
                              <a:close/>
                            </a:path>
                          </a:pathLst>
                        </a:custGeom>
                        <a:solidFill>
                          <a:srgbClr val="5B5B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Rectangle 4"/>
                      <wps:cNvSpPr>
                        <a:spLocks noChangeArrowheads="1"/>
                      </wps:cNvSpPr>
                      <wps:spPr bwMode="auto">
                        <a:xfrm>
                          <a:off x="7182" y="15236"/>
                          <a:ext cx="700" cy="34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1D7C51" id="Group 3" o:spid="_x0000_s1026" style="position:absolute;margin-left:358.6pt;margin-top:761.3pt;width:36pt;height:18pt;z-index:-252032000;mso-position-horizontal-relative:page;mso-position-vertical-relative:page" coordorigin="7172,15226" coordsize="7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">
              <v:rect id="Rectangle 7" o:spid="_x0000_s1027" style="position:absolute;left:7172;top:15226;width:7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" fillcolor="#9b9bff" stroked="f"/>
              <v:shape id="Freeform 6" o:spid="_x0000_s1028" style="position:absolute;left:7192;top:15246;width:680;height:320;visibility:visible;mso-wrap-style:square;v-text-anchor:top" coordsize="68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" path="m680,l,,,320,20,300,20,20r640,l680,xe" stroked="f">
                <v:path arrowok="t" o:connecttype="custom" o:connectlocs="680,15246;0,15246;0,15566;20,15546;20,15266;660,15266;680,15246" o:connectangles="0,0,0,0,0,0,0"/>
              </v:shape>
              <v:shape id="Freeform 5" o:spid="_x0000_s1029" style="position:absolute;left:7192;top:15246;width:680;height:320;visibility:visible;mso-wrap-style:square;v-text-anchor:top" coordsize="68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" path="m680,l660,20r,280l20,300,,320r680,l680,xe" fillcolor="#5b5bbf" stroked="f">
                <v:path arrowok="t" o:connecttype="custom" o:connectlocs="680,15246;660,15266;660,15546;20,15546;0,15566;680,15566;680,15246" o:connectangles="0,0,0,0,0,0,0"/>
              </v:shape>
              <v:rect id="Rectangle 4" o:spid="_x0000_s1030" style="position:absolute;left:7182;top:15236;width:70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" filled="f" strokeweight="1pt"/>
              <w10:wrap anchorx="page" anchory="page"/>
            </v:group>
          </w:pict>
        </mc:Fallback>
      </mc:AlternateContent>
    </w:r>
    <w:r>
      <w:rPr>
        <w:noProof/>
      </w:rPr>
      <mc:AlternateContent>
        <mc:Choice Requires="wps">
          <w:drawing>
            <wp:anchor distT="0" distB="0" distL="114300" distR="114300" simplePos="0" relativeHeight="251285504" behindDoc="1" locked="0" layoutInCell="1" allowOverlap="1" wp14:anchorId="281FFB2C" wp14:editId="5D245DBE">
              <wp:simplePos x="0" y="0"/>
              <wp:positionH relativeFrom="page">
                <wp:posOffset>4665980</wp:posOffset>
              </wp:positionH>
              <wp:positionV relativeFrom="page">
                <wp:posOffset>9707880</wp:posOffset>
              </wp:positionV>
              <wp:extent cx="234315" cy="1390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981BC" w14:textId="77777777" w:rsidR="001A76BB" w:rsidRDefault="0035437B">
                          <w:pPr>
                            <w:spacing w:before="14"/>
                            <w:ind w:left="20"/>
                            <w:rPr>
                              <w:sz w:val="16"/>
                            </w:rPr>
                          </w:pPr>
                          <w:r>
                            <w:rPr>
                              <w:color w:val="FFFFFF"/>
                              <w:sz w:val="16"/>
                            </w:rPr>
                            <w:t>Print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FFB2C" id="_x0000_t202" coordsize="21600,21600" o:spt="202" path="m,l,21600r21600,l21600,xe">
              <v:stroke joinstyle="miter"/>
              <v:path gradientshapeok="t" o:connecttype="rect"/>
            </v:shapetype>
            <v:shape id="Text Box 2" o:spid="_x0000_s1045" type="#_x0000_t202" style="position:absolute;margin-left:367.4pt;margin-top:764.4pt;width:18.45pt;height:10.95pt;z-index:-25203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" filled="f" stroked="f">
              <v:textbox inset="0,0,0,0">
                <w:txbxContent>
                  <w:p w14:paraId="23E981BC" w14:textId="77777777" w:rsidR="001A76BB" w:rsidRDefault="0035437B">
                    <w:pPr>
                      <w:spacing w:before="14"/>
                      <w:ind w:left="20"/>
                      <w:rPr>
                        <w:sz w:val="16"/>
                      </w:rPr>
                    </w:pPr>
                    <w:r>
                      <w:rPr>
                        <w:color w:val="FFFFFF"/>
                        <w:sz w:val="16"/>
                      </w:rPr>
                      <w:t>Print</w:t>
                    </w:r>
                  </w:p>
                </w:txbxContent>
              </v:textbox>
              <w10:wrap anchorx="page" anchory="page"/>
            </v:shape>
          </w:pict>
        </mc:Fallback>
      </mc:AlternateContent>
    </w:r>
    <w:r>
      <w:rPr>
        <w:noProof/>
      </w:rPr>
      <mc:AlternateContent>
        <mc:Choice Requires="wps">
          <w:drawing>
            <wp:anchor distT="0" distB="0" distL="114300" distR="114300" simplePos="0" relativeHeight="251286528" behindDoc="1" locked="0" layoutInCell="1" allowOverlap="1" wp14:anchorId="6DF3A0AC" wp14:editId="4B16DD8C">
              <wp:simplePos x="0" y="0"/>
              <wp:positionH relativeFrom="page">
                <wp:posOffset>716915</wp:posOffset>
              </wp:positionH>
              <wp:positionV relativeFrom="page">
                <wp:posOffset>9726930</wp:posOffset>
              </wp:positionV>
              <wp:extent cx="534035" cy="16764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4FD80" w14:textId="77777777" w:rsidR="001A76BB" w:rsidRDefault="0035437B">
                          <w:pPr>
                            <w:spacing w:before="13"/>
                            <w:ind w:left="20"/>
                            <w:rPr>
                              <w:sz w:val="20"/>
                            </w:rPr>
                          </w:pPr>
                          <w:r>
                            <w:rPr>
                              <w:sz w:val="20"/>
                            </w:rPr>
                            <w:t>NA RE 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3A0AC" id="Text Box 1" o:spid="_x0000_s1046" type="#_x0000_t202" style="position:absolute;margin-left:56.45pt;margin-top:765.9pt;width:42.05pt;height:13.2pt;z-index:-25202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" filled="f" stroked="f">
              <v:textbox inset="0,0,0,0">
                <w:txbxContent>
                  <w:p w14:paraId="6384FD80" w14:textId="77777777" w:rsidR="001A76BB" w:rsidRDefault="0035437B">
                    <w:pPr>
                      <w:spacing w:before="13"/>
                      <w:ind w:left="20"/>
                      <w:rPr>
                        <w:sz w:val="20"/>
                      </w:rPr>
                    </w:pPr>
                    <w:r>
                      <w:rPr>
                        <w:sz w:val="20"/>
                      </w:rPr>
                      <w:t>NA RE 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2320E" w14:textId="77777777" w:rsidR="00F828F0" w:rsidRDefault="00F828F0">
      <w:r>
        <w:separator/>
      </w:r>
    </w:p>
  </w:footnote>
  <w:footnote w:type="continuationSeparator" w:id="0">
    <w:p w14:paraId="4CB3DEFF" w14:textId="77777777" w:rsidR="00F828F0" w:rsidRDefault="00F82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E01363"/>
    <w:multiLevelType w:val="hybridMultilevel"/>
    <w:tmpl w:val="FA0AEC86"/>
    <w:lvl w:ilvl="0" w:tplc="6FA45182">
      <w:numFmt w:val="bullet"/>
      <w:lvlText w:val="●"/>
      <w:lvlJc w:val="left"/>
      <w:pPr>
        <w:ind w:left="767" w:hanging="340"/>
      </w:pPr>
      <w:rPr>
        <w:rFonts w:ascii="Arial" w:eastAsia="Arial" w:hAnsi="Arial" w:cs="Arial" w:hint="default"/>
        <w:color w:val="221F1F"/>
        <w:w w:val="130"/>
        <w:position w:val="3"/>
        <w:sz w:val="10"/>
        <w:szCs w:val="10"/>
      </w:rPr>
    </w:lvl>
    <w:lvl w:ilvl="1" w:tplc="73E80EAA">
      <w:numFmt w:val="bullet"/>
      <w:lvlText w:val="•"/>
      <w:lvlJc w:val="left"/>
      <w:pPr>
        <w:ind w:left="1852" w:hanging="340"/>
      </w:pPr>
      <w:rPr>
        <w:rFonts w:hint="default"/>
      </w:rPr>
    </w:lvl>
    <w:lvl w:ilvl="2" w:tplc="E81E73A2">
      <w:numFmt w:val="bullet"/>
      <w:lvlText w:val="•"/>
      <w:lvlJc w:val="left"/>
      <w:pPr>
        <w:ind w:left="2944" w:hanging="340"/>
      </w:pPr>
      <w:rPr>
        <w:rFonts w:hint="default"/>
      </w:rPr>
    </w:lvl>
    <w:lvl w:ilvl="3" w:tplc="A9F47E92">
      <w:numFmt w:val="bullet"/>
      <w:lvlText w:val="•"/>
      <w:lvlJc w:val="left"/>
      <w:pPr>
        <w:ind w:left="4036" w:hanging="340"/>
      </w:pPr>
      <w:rPr>
        <w:rFonts w:hint="default"/>
      </w:rPr>
    </w:lvl>
    <w:lvl w:ilvl="4" w:tplc="0F5EEDB4">
      <w:numFmt w:val="bullet"/>
      <w:lvlText w:val="•"/>
      <w:lvlJc w:val="left"/>
      <w:pPr>
        <w:ind w:left="5128" w:hanging="340"/>
      </w:pPr>
      <w:rPr>
        <w:rFonts w:hint="default"/>
      </w:rPr>
    </w:lvl>
    <w:lvl w:ilvl="5" w:tplc="B36CD126">
      <w:numFmt w:val="bullet"/>
      <w:lvlText w:val="•"/>
      <w:lvlJc w:val="left"/>
      <w:pPr>
        <w:ind w:left="6220" w:hanging="340"/>
      </w:pPr>
      <w:rPr>
        <w:rFonts w:hint="default"/>
      </w:rPr>
    </w:lvl>
    <w:lvl w:ilvl="6" w:tplc="534875FE">
      <w:numFmt w:val="bullet"/>
      <w:lvlText w:val="•"/>
      <w:lvlJc w:val="left"/>
      <w:pPr>
        <w:ind w:left="7312" w:hanging="340"/>
      </w:pPr>
      <w:rPr>
        <w:rFonts w:hint="default"/>
      </w:rPr>
    </w:lvl>
    <w:lvl w:ilvl="7" w:tplc="288626E8">
      <w:numFmt w:val="bullet"/>
      <w:lvlText w:val="•"/>
      <w:lvlJc w:val="left"/>
      <w:pPr>
        <w:ind w:left="8404" w:hanging="340"/>
      </w:pPr>
      <w:rPr>
        <w:rFonts w:hint="default"/>
      </w:rPr>
    </w:lvl>
    <w:lvl w:ilvl="8" w:tplc="091A9198">
      <w:numFmt w:val="bullet"/>
      <w:lvlText w:val="•"/>
      <w:lvlJc w:val="left"/>
      <w:pPr>
        <w:ind w:left="9496" w:hanging="34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phen, Team 2012">
    <w15:presenceInfo w15:providerId="None" w15:userId="Stephen, Team 2012"/>
  </w15:person>
  <w15:person w15:author="Connie Buzbee">
    <w15:presenceInfo w15:providerId="AD" w15:userId="S::BuzbeeC@CalACES.org::3a852bb3-c6ee-4919-97f8-48650eec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BB"/>
    <w:rsid w:val="000A37DD"/>
    <w:rsid w:val="001A76BB"/>
    <w:rsid w:val="002B360B"/>
    <w:rsid w:val="002E2058"/>
    <w:rsid w:val="002F3FA2"/>
    <w:rsid w:val="0035437B"/>
    <w:rsid w:val="003607F5"/>
    <w:rsid w:val="004C6406"/>
    <w:rsid w:val="005958C6"/>
    <w:rsid w:val="00653DA3"/>
    <w:rsid w:val="006A2402"/>
    <w:rsid w:val="0076551D"/>
    <w:rsid w:val="008A5DDF"/>
    <w:rsid w:val="00EF6A74"/>
    <w:rsid w:val="00F02B00"/>
    <w:rsid w:val="00F8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41F47"/>
  <w15:docId w15:val="{84EB0DC5-CB3C-4FD4-892B-93B7B6333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63"/>
      <w:ind w:left="168"/>
      <w:outlineLvl w:val="0"/>
    </w:pPr>
    <w:rPr>
      <w:b/>
      <w:bCs/>
      <w:sz w:val="24"/>
      <w:szCs w:val="24"/>
    </w:rPr>
  </w:style>
  <w:style w:type="paragraph" w:styleId="Heading2">
    <w:name w:val="heading 2"/>
    <w:basedOn w:val="Normal"/>
    <w:uiPriority w:val="9"/>
    <w:unhideWhenUsed/>
    <w:qFormat/>
    <w:pPr>
      <w:ind w:left="832"/>
      <w:outlineLvl w:val="1"/>
    </w:pPr>
    <w:rPr>
      <w:b/>
      <w:bCs/>
      <w:sz w:val="20"/>
      <w:szCs w:val="20"/>
    </w:rPr>
  </w:style>
  <w:style w:type="paragraph" w:styleId="Heading3">
    <w:name w:val="heading 3"/>
    <w:basedOn w:val="Normal"/>
    <w:uiPriority w:val="9"/>
    <w:unhideWhenUsed/>
    <w:qFormat/>
    <w:pPr>
      <w:spacing w:before="13"/>
      <w:ind w:left="20"/>
      <w:outlineLvl w:val="2"/>
    </w:pPr>
    <w:rPr>
      <w:sz w:val="20"/>
      <w:szCs w:val="20"/>
    </w:rPr>
  </w:style>
  <w:style w:type="paragraph" w:styleId="Heading4">
    <w:name w:val="heading 4"/>
    <w:basedOn w:val="Normal"/>
    <w:uiPriority w:val="9"/>
    <w:unhideWhenUsed/>
    <w:qFormat/>
    <w:pPr>
      <w:ind w:left="115"/>
      <w:outlineLvl w:val="3"/>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1"/>
      <w:ind w:left="767" w:right="6328" w:hanging="34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F3FA2"/>
    <w:rPr>
      <w:sz w:val="16"/>
      <w:szCs w:val="16"/>
    </w:rPr>
  </w:style>
  <w:style w:type="paragraph" w:styleId="CommentText">
    <w:name w:val="annotation text"/>
    <w:basedOn w:val="Normal"/>
    <w:link w:val="CommentTextChar"/>
    <w:uiPriority w:val="99"/>
    <w:semiHidden/>
    <w:unhideWhenUsed/>
    <w:rsid w:val="002F3FA2"/>
    <w:rPr>
      <w:sz w:val="20"/>
      <w:szCs w:val="20"/>
    </w:rPr>
  </w:style>
  <w:style w:type="character" w:customStyle="1" w:styleId="CommentTextChar">
    <w:name w:val="Comment Text Char"/>
    <w:basedOn w:val="DefaultParagraphFont"/>
    <w:link w:val="CommentText"/>
    <w:uiPriority w:val="99"/>
    <w:semiHidden/>
    <w:rsid w:val="002F3FA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F3FA2"/>
    <w:rPr>
      <w:b/>
      <w:bCs/>
    </w:rPr>
  </w:style>
  <w:style w:type="character" w:customStyle="1" w:styleId="CommentSubjectChar">
    <w:name w:val="Comment Subject Char"/>
    <w:basedOn w:val="CommentTextChar"/>
    <w:link w:val="CommentSubject"/>
    <w:uiPriority w:val="99"/>
    <w:semiHidden/>
    <w:rsid w:val="002F3FA2"/>
    <w:rPr>
      <w:rFonts w:ascii="Arial" w:eastAsia="Arial" w:hAnsi="Arial" w:cs="Arial"/>
      <w:b/>
      <w:bCs/>
      <w:sz w:val="20"/>
      <w:szCs w:val="20"/>
    </w:rPr>
  </w:style>
  <w:style w:type="paragraph" w:styleId="BalloonText">
    <w:name w:val="Balloon Text"/>
    <w:basedOn w:val="Normal"/>
    <w:link w:val="BalloonTextChar"/>
    <w:uiPriority w:val="99"/>
    <w:semiHidden/>
    <w:unhideWhenUsed/>
    <w:rsid w:val="002F3F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FA2"/>
    <w:rPr>
      <w:rFonts w:ascii="Segoe UI" w:eastAsia="Arial" w:hAnsi="Segoe UI" w:cs="Segoe UI"/>
      <w:sz w:val="18"/>
      <w:szCs w:val="18"/>
    </w:rPr>
  </w:style>
  <w:style w:type="paragraph" w:styleId="Header">
    <w:name w:val="header"/>
    <w:basedOn w:val="Normal"/>
    <w:link w:val="HeaderChar"/>
    <w:uiPriority w:val="99"/>
    <w:unhideWhenUsed/>
    <w:rsid w:val="000A37DD"/>
    <w:pPr>
      <w:tabs>
        <w:tab w:val="center" w:pos="4680"/>
        <w:tab w:val="right" w:pos="9360"/>
      </w:tabs>
    </w:pPr>
  </w:style>
  <w:style w:type="character" w:customStyle="1" w:styleId="HeaderChar">
    <w:name w:val="Header Char"/>
    <w:basedOn w:val="DefaultParagraphFont"/>
    <w:link w:val="Header"/>
    <w:uiPriority w:val="99"/>
    <w:rsid w:val="000A37DD"/>
    <w:rPr>
      <w:rFonts w:ascii="Arial" w:eastAsia="Arial" w:hAnsi="Arial" w:cs="Arial"/>
    </w:rPr>
  </w:style>
  <w:style w:type="paragraph" w:styleId="Footer">
    <w:name w:val="footer"/>
    <w:basedOn w:val="Normal"/>
    <w:link w:val="FooterChar"/>
    <w:uiPriority w:val="99"/>
    <w:unhideWhenUsed/>
    <w:rsid w:val="000A37DD"/>
    <w:pPr>
      <w:tabs>
        <w:tab w:val="center" w:pos="4680"/>
        <w:tab w:val="right" w:pos="9360"/>
      </w:tabs>
    </w:pPr>
  </w:style>
  <w:style w:type="character" w:customStyle="1" w:styleId="FooterChar">
    <w:name w:val="Footer Char"/>
    <w:basedOn w:val="DefaultParagraphFont"/>
    <w:link w:val="Footer"/>
    <w:uiPriority w:val="99"/>
    <w:rsid w:val="000A37D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3E2E9C26E7564FA77E0189E746731E" ma:contentTypeVersion="8" ma:contentTypeDescription="Create a new document." ma:contentTypeScope="" ma:versionID="b6ec8e5004c4a1cb988b4363e5b2a535">
  <xsd:schema xmlns:xsd="http://www.w3.org/2001/XMLSchema" xmlns:xs="http://www.w3.org/2001/XMLSchema" xmlns:p="http://schemas.microsoft.com/office/2006/metadata/properties" xmlns:ns3="1da15a79-6a57-4505-a1f7-f11b79a0fd8f" targetNamespace="http://schemas.microsoft.com/office/2006/metadata/properties" ma:root="true" ma:fieldsID="b62e87b5ff7600d5727d2e018500964a" ns3:_="">
    <xsd:import namespace="1da15a79-6a57-4505-a1f7-f11b79a0fd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15a79-6a57-4505-a1f7-f11b79a0f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0D0E07-E0EF-466D-84CF-3C6C62B5A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15a79-6a57-4505-a1f7-f11b79a0f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1E4274-E503-4C80-8839-0D703F4D6C14}">
  <ds:schemaRefs>
    <ds:schemaRef ds:uri="http://schemas.microsoft.com/sharepoint/v3/contenttype/forms"/>
  </ds:schemaRefs>
</ds:datastoreItem>
</file>

<file path=customXml/itemProps3.xml><?xml version="1.0" encoding="utf-8"?>
<ds:datastoreItem xmlns:ds="http://schemas.openxmlformats.org/officeDocument/2006/customXml" ds:itemID="{43F5228B-31C5-40E8-B7C5-10529F5F0A7A}">
  <ds:schemaRefs>
    <ds:schemaRef ds:uri="http://purl.org/dc/dcmitype/"/>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1da15a79-6a57-4505-a1f7-f11b79a0fd8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Connie Buzbee</cp:lastModifiedBy>
  <cp:revision>5</cp:revision>
  <dcterms:created xsi:type="dcterms:W3CDTF">2020-08-19T18:25:00Z</dcterms:created>
  <dcterms:modified xsi:type="dcterms:W3CDTF">2020-08-19T18:30:00Z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Adobe LiveCycle Designer ES 10.0</vt:lpwstr>
  </property>
  <property fmtid="{D5CDD505-2E9C-101B-9397-08002B2CF9AE}" pid="4" name="LastSaved">
    <vt:filetime>2020-05-06T00:00:00Z</vt:filetime>
  </property>
  <property fmtid="{D5CDD505-2E9C-101B-9397-08002B2CF9AE}" pid="5" name="ContentTypeId">
    <vt:lpwstr>0x010100583E2E9C26E7564FA77E0189E746731E</vt:lpwstr>
  </property>
</Properties>
</file>